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D5BC0B" w14:textId="7E09CD73" w:rsidR="00896B61" w:rsidRPr="00971FE4" w:rsidRDefault="00EE13F9" w:rsidP="008E0182">
      <w:pPr>
        <w:pStyle w:val="BodyText"/>
        <w:spacing w:before="0"/>
        <w:ind w:left="0" w:firstLine="432"/>
        <w:jc w:val="center"/>
        <w:rPr>
          <w:b/>
          <w:bCs/>
        </w:rPr>
      </w:pPr>
      <w:bookmarkStart w:id="0" w:name="_Hlk155273626"/>
      <w:r w:rsidRPr="00971FE4">
        <w:rPr>
          <w:b/>
          <w:bCs/>
        </w:rPr>
        <w:t>KELIŲ</w:t>
      </w:r>
      <w:r w:rsidR="00AD7084" w:rsidRPr="00971FE4">
        <w:rPr>
          <w:b/>
          <w:bCs/>
        </w:rPr>
        <w:t xml:space="preserve"> </w:t>
      </w:r>
      <w:r w:rsidRPr="00971FE4">
        <w:rPr>
          <w:b/>
          <w:bCs/>
        </w:rPr>
        <w:t xml:space="preserve">ŽENKLINIMO </w:t>
      </w:r>
      <w:r w:rsidR="0025710C" w:rsidRPr="00971FE4">
        <w:rPr>
          <w:b/>
          <w:bCs/>
        </w:rPr>
        <w:t>IR SAUGAUS EISMO PRIEMONIŲ ĮRENGIM</w:t>
      </w:r>
      <w:r w:rsidR="00971FE4" w:rsidRPr="00971FE4">
        <w:rPr>
          <w:b/>
          <w:bCs/>
        </w:rPr>
        <w:t xml:space="preserve">O </w:t>
      </w:r>
      <w:r w:rsidRPr="00971FE4">
        <w:rPr>
          <w:b/>
          <w:bCs/>
        </w:rPr>
        <w:t>DARBŲ</w:t>
      </w:r>
      <w:r w:rsidR="00E87C2E" w:rsidRPr="00971FE4">
        <w:rPr>
          <w:b/>
          <w:bCs/>
        </w:rPr>
        <w:t xml:space="preserve"> </w:t>
      </w:r>
      <w:r w:rsidRPr="00971FE4">
        <w:rPr>
          <w:b/>
          <w:bCs/>
        </w:rPr>
        <w:t xml:space="preserve"> CENTRALIZUOTAS VIEŠASIS PIRKIMAS, TAIKANT DINAMINĘ PIRKIMO SISTEMĄ</w:t>
      </w:r>
    </w:p>
    <w:bookmarkEnd w:id="0"/>
    <w:p w14:paraId="219BAADE" w14:textId="77777777" w:rsidR="00896B61" w:rsidRDefault="00896B61" w:rsidP="008E0182">
      <w:pPr>
        <w:pStyle w:val="BodyText"/>
        <w:spacing w:before="0"/>
        <w:ind w:left="0" w:firstLine="432"/>
        <w:jc w:val="center"/>
      </w:pPr>
    </w:p>
    <w:p w14:paraId="6BF6DB51" w14:textId="77777777" w:rsidR="00896B61" w:rsidRPr="00BF15AD" w:rsidRDefault="00EE13F9" w:rsidP="008E0182">
      <w:pPr>
        <w:pStyle w:val="TableParagraph"/>
        <w:ind w:firstLine="432"/>
        <w:jc w:val="center"/>
        <w:rPr>
          <w:b/>
          <w:bCs/>
        </w:rPr>
      </w:pPr>
      <w:r w:rsidRPr="00BF15AD">
        <w:rPr>
          <w:b/>
          <w:bCs/>
        </w:rPr>
        <w:t>TECHNINĖ</w:t>
      </w:r>
      <w:r w:rsidRPr="00BF15AD">
        <w:rPr>
          <w:b/>
          <w:bCs/>
          <w:spacing w:val="27"/>
        </w:rPr>
        <w:t xml:space="preserve"> </w:t>
      </w:r>
      <w:r w:rsidRPr="00BF15AD">
        <w:rPr>
          <w:b/>
          <w:bCs/>
        </w:rPr>
        <w:t>SPECIFIKACIJA</w:t>
      </w:r>
    </w:p>
    <w:p w14:paraId="78489601" w14:textId="77777777" w:rsidR="00896B61" w:rsidRDefault="00896B61" w:rsidP="008E0182">
      <w:pPr>
        <w:pStyle w:val="BodyText"/>
        <w:spacing w:before="0"/>
        <w:ind w:left="0" w:firstLine="432"/>
        <w:jc w:val="center"/>
        <w:rPr>
          <w:b/>
          <w:sz w:val="23"/>
        </w:rPr>
      </w:pPr>
    </w:p>
    <w:p w14:paraId="13AF8DA4" w14:textId="77777777" w:rsidR="00896B61" w:rsidRPr="00BF15AD" w:rsidRDefault="00EE13F9" w:rsidP="008E0182">
      <w:pPr>
        <w:pStyle w:val="Heading1"/>
        <w:ind w:left="0" w:firstLine="432"/>
      </w:pPr>
      <w:r w:rsidRPr="00BF15AD">
        <w:t>Sąvokos</w:t>
      </w:r>
    </w:p>
    <w:p w14:paraId="50D987FF" w14:textId="77777777" w:rsidR="00896B61" w:rsidRDefault="00896B61" w:rsidP="008E0182">
      <w:pPr>
        <w:pStyle w:val="BodyText"/>
        <w:spacing w:before="0"/>
        <w:ind w:left="0" w:firstLine="432"/>
        <w:jc w:val="center"/>
        <w:rPr>
          <w:b/>
          <w:sz w:val="23"/>
        </w:rPr>
      </w:pPr>
    </w:p>
    <w:p w14:paraId="774AB5ED" w14:textId="77777777" w:rsidR="00663834" w:rsidRDefault="00EE13F9" w:rsidP="008E0182">
      <w:pPr>
        <w:pStyle w:val="ListParagraph"/>
        <w:numPr>
          <w:ilvl w:val="0"/>
          <w:numId w:val="26"/>
        </w:numPr>
        <w:tabs>
          <w:tab w:val="left" w:pos="720"/>
          <w:tab w:val="left" w:pos="810"/>
          <w:tab w:val="left" w:pos="1034"/>
        </w:tabs>
        <w:ind w:left="0" w:firstLine="432"/>
        <w:jc w:val="both"/>
      </w:pPr>
      <w:r>
        <w:t>Techninėje</w:t>
      </w:r>
      <w:r w:rsidRPr="00663834">
        <w:rPr>
          <w:spacing w:val="24"/>
        </w:rPr>
        <w:t xml:space="preserve"> </w:t>
      </w:r>
      <w:r>
        <w:t>specifikacijoje</w:t>
      </w:r>
      <w:r w:rsidRPr="00663834">
        <w:rPr>
          <w:spacing w:val="24"/>
        </w:rPr>
        <w:t xml:space="preserve"> </w:t>
      </w:r>
      <w:r>
        <w:t>naudojamos</w:t>
      </w:r>
      <w:r w:rsidRPr="00663834">
        <w:rPr>
          <w:spacing w:val="21"/>
        </w:rPr>
        <w:t xml:space="preserve"> </w:t>
      </w:r>
      <w:r>
        <w:t>sąvokos:</w:t>
      </w:r>
    </w:p>
    <w:p w14:paraId="485D79B9" w14:textId="4E27B8E1" w:rsidR="00663834" w:rsidRDefault="004F0217" w:rsidP="008E0182">
      <w:pPr>
        <w:pStyle w:val="ListParagraph"/>
        <w:numPr>
          <w:ilvl w:val="0"/>
          <w:numId w:val="26"/>
        </w:numPr>
        <w:tabs>
          <w:tab w:val="left" w:pos="720"/>
          <w:tab w:val="left" w:pos="810"/>
          <w:tab w:val="left" w:pos="1034"/>
        </w:tabs>
        <w:ind w:left="0" w:firstLine="432"/>
        <w:jc w:val="both"/>
      </w:pPr>
      <w:bookmarkStart w:id="1" w:name="_Hlk155273762"/>
      <w:r w:rsidRPr="00663834">
        <w:rPr>
          <w:b/>
          <w:bCs/>
        </w:rPr>
        <w:t>Kelias</w:t>
      </w:r>
      <w:r w:rsidRPr="00663834">
        <w:t xml:space="preserve"> - inžinerinis statinys, skirtas transporto priemonių ir pėsčiųjų eismui</w:t>
      </w:r>
      <w:r w:rsidR="00663834" w:rsidRPr="00663834">
        <w:t>. Sąvoka apima</w:t>
      </w:r>
      <w:r w:rsidR="00663834">
        <w:t xml:space="preserve"> kelius, </w:t>
      </w:r>
      <w:r w:rsidRPr="00663834">
        <w:t xml:space="preserve">gatves </w:t>
      </w:r>
      <w:r w:rsidR="00663834">
        <w:t>ir</w:t>
      </w:r>
      <w:r w:rsidRPr="00663834">
        <w:t xml:space="preserve"> kitus </w:t>
      </w:r>
      <w:r w:rsidR="00663834" w:rsidRPr="00663834">
        <w:t>transporto statinius (tiltus, viadukus, estakadas, tunelius ir t.t.)</w:t>
      </w:r>
      <w:r w:rsidR="00663834">
        <w:t xml:space="preserve">, kurie skirti transporto priemonių ir pėsčiųjų judėjimui. </w:t>
      </w:r>
    </w:p>
    <w:bookmarkEnd w:id="1"/>
    <w:p w14:paraId="296715DB" w14:textId="77777777" w:rsidR="00663834" w:rsidRDefault="00EE13F9" w:rsidP="008E0182">
      <w:pPr>
        <w:pStyle w:val="ListParagraph"/>
        <w:numPr>
          <w:ilvl w:val="0"/>
          <w:numId w:val="26"/>
        </w:numPr>
        <w:tabs>
          <w:tab w:val="left" w:pos="720"/>
          <w:tab w:val="left" w:pos="810"/>
          <w:tab w:val="left" w:pos="1034"/>
        </w:tabs>
        <w:ind w:left="0" w:firstLine="432"/>
        <w:jc w:val="both"/>
      </w:pPr>
      <w:r w:rsidRPr="00663834">
        <w:rPr>
          <w:b/>
        </w:rPr>
        <w:t xml:space="preserve">I tipo ženklinimo sistema </w:t>
      </w:r>
      <w:r>
        <w:t>− įprastinis ženklinimas, kurio paviršius dažniausiai suformuojamas</w:t>
      </w:r>
      <w:r w:rsidRPr="00663834">
        <w:rPr>
          <w:spacing w:val="1"/>
        </w:rPr>
        <w:t xml:space="preserve"> </w:t>
      </w:r>
      <w:r>
        <w:t>lygiai</w:t>
      </w:r>
      <w:r w:rsidRPr="00663834">
        <w:rPr>
          <w:spacing w:val="17"/>
        </w:rPr>
        <w:t xml:space="preserve"> </w:t>
      </w:r>
      <w:r>
        <w:t>ir</w:t>
      </w:r>
      <w:r w:rsidRPr="00663834">
        <w:rPr>
          <w:spacing w:val="11"/>
        </w:rPr>
        <w:t xml:space="preserve"> </w:t>
      </w:r>
      <w:r>
        <w:t>jam</w:t>
      </w:r>
      <w:r w:rsidRPr="00663834">
        <w:rPr>
          <w:spacing w:val="14"/>
        </w:rPr>
        <w:t xml:space="preserve"> </w:t>
      </w:r>
      <w:r>
        <w:t>nekeliami</w:t>
      </w:r>
      <w:r w:rsidRPr="00663834">
        <w:rPr>
          <w:spacing w:val="10"/>
        </w:rPr>
        <w:t xml:space="preserve"> </w:t>
      </w:r>
      <w:r>
        <w:t>jokie</w:t>
      </w:r>
      <w:r w:rsidRPr="00663834">
        <w:rPr>
          <w:spacing w:val="11"/>
        </w:rPr>
        <w:t xml:space="preserve"> </w:t>
      </w:r>
      <w:r>
        <w:t>didesnio</w:t>
      </w:r>
      <w:r w:rsidRPr="00663834">
        <w:rPr>
          <w:spacing w:val="12"/>
        </w:rPr>
        <w:t xml:space="preserve"> </w:t>
      </w:r>
      <w:r>
        <w:t>matomumo</w:t>
      </w:r>
      <w:r w:rsidRPr="00663834">
        <w:rPr>
          <w:spacing w:val="10"/>
        </w:rPr>
        <w:t xml:space="preserve"> </w:t>
      </w:r>
      <w:r>
        <w:t>nakties</w:t>
      </w:r>
      <w:r w:rsidRPr="00663834">
        <w:rPr>
          <w:spacing w:val="13"/>
        </w:rPr>
        <w:t xml:space="preserve"> </w:t>
      </w:r>
      <w:r>
        <w:t>metu</w:t>
      </w:r>
      <w:r w:rsidRPr="00663834">
        <w:rPr>
          <w:spacing w:val="14"/>
        </w:rPr>
        <w:t xml:space="preserve"> </w:t>
      </w:r>
      <w:r>
        <w:t>esant</w:t>
      </w:r>
      <w:r w:rsidRPr="00663834">
        <w:rPr>
          <w:spacing w:val="12"/>
        </w:rPr>
        <w:t xml:space="preserve"> </w:t>
      </w:r>
      <w:r>
        <w:t>drėgnam</w:t>
      </w:r>
      <w:r w:rsidRPr="00663834">
        <w:rPr>
          <w:spacing w:val="10"/>
        </w:rPr>
        <w:t xml:space="preserve"> </w:t>
      </w:r>
      <w:r>
        <w:t>paviršiui</w:t>
      </w:r>
      <w:r w:rsidRPr="00663834">
        <w:rPr>
          <w:spacing w:val="13"/>
        </w:rPr>
        <w:t xml:space="preserve"> </w:t>
      </w:r>
      <w:r>
        <w:t>reikalavimai.</w:t>
      </w:r>
    </w:p>
    <w:p w14:paraId="55545E5A" w14:textId="77777777" w:rsidR="00663834" w:rsidRDefault="00EE13F9" w:rsidP="008E0182">
      <w:pPr>
        <w:pStyle w:val="ListParagraph"/>
        <w:numPr>
          <w:ilvl w:val="0"/>
          <w:numId w:val="26"/>
        </w:numPr>
        <w:tabs>
          <w:tab w:val="left" w:pos="720"/>
          <w:tab w:val="left" w:pos="810"/>
          <w:tab w:val="left" w:pos="1034"/>
        </w:tabs>
        <w:ind w:left="0" w:firstLine="432"/>
        <w:jc w:val="both"/>
      </w:pPr>
      <w:r w:rsidRPr="00663834">
        <w:rPr>
          <w:b/>
        </w:rPr>
        <w:t>II</w:t>
      </w:r>
      <w:r w:rsidRPr="00663834">
        <w:rPr>
          <w:b/>
          <w:spacing w:val="55"/>
        </w:rPr>
        <w:t xml:space="preserve"> </w:t>
      </w:r>
      <w:r w:rsidRPr="00663834">
        <w:rPr>
          <w:b/>
        </w:rPr>
        <w:t xml:space="preserve">tipo ženklinimo sistema </w:t>
      </w:r>
      <w:r>
        <w:t>− važiuojamosios dalies ženklinimas taikant II tipo sistemą skiriasi</w:t>
      </w:r>
      <w:r w:rsidRPr="00663834">
        <w:rPr>
          <w:spacing w:val="1"/>
        </w:rPr>
        <w:t xml:space="preserve"> </w:t>
      </w:r>
      <w:r>
        <w:t>nuo ženklinimo taikant I tipo sistemą tuo, kad II tipo sistemos ženklinimas taip suformuotas, kad būtų</w:t>
      </w:r>
      <w:r w:rsidRPr="00663834">
        <w:rPr>
          <w:spacing w:val="1"/>
        </w:rPr>
        <w:t xml:space="preserve"> </w:t>
      </w:r>
      <w:r>
        <w:t>padidintas</w:t>
      </w:r>
      <w:r w:rsidRPr="00663834">
        <w:rPr>
          <w:spacing w:val="6"/>
        </w:rPr>
        <w:t xml:space="preserve"> </w:t>
      </w:r>
      <w:r>
        <w:t>šviesos</w:t>
      </w:r>
      <w:r w:rsidRPr="00663834">
        <w:rPr>
          <w:spacing w:val="-1"/>
        </w:rPr>
        <w:t xml:space="preserve"> </w:t>
      </w:r>
      <w:r>
        <w:t>atspindėjimas</w:t>
      </w:r>
      <w:r w:rsidRPr="00663834">
        <w:rPr>
          <w:spacing w:val="2"/>
        </w:rPr>
        <w:t xml:space="preserve"> </w:t>
      </w:r>
      <w:r>
        <w:t>esant</w:t>
      </w:r>
      <w:r w:rsidRPr="00663834">
        <w:rPr>
          <w:spacing w:val="2"/>
        </w:rPr>
        <w:t xml:space="preserve"> </w:t>
      </w:r>
      <w:r>
        <w:t>drėgnoms</w:t>
      </w:r>
      <w:r w:rsidRPr="00663834">
        <w:rPr>
          <w:spacing w:val="4"/>
        </w:rPr>
        <w:t xml:space="preserve"> </w:t>
      </w:r>
      <w:r>
        <w:t>arba</w:t>
      </w:r>
      <w:r w:rsidRPr="00663834">
        <w:rPr>
          <w:spacing w:val="4"/>
        </w:rPr>
        <w:t xml:space="preserve"> </w:t>
      </w:r>
      <w:r>
        <w:t>lietingoms</w:t>
      </w:r>
      <w:r w:rsidRPr="00663834">
        <w:rPr>
          <w:spacing w:val="7"/>
        </w:rPr>
        <w:t xml:space="preserve"> </w:t>
      </w:r>
      <w:r>
        <w:t>oro</w:t>
      </w:r>
      <w:r w:rsidRPr="00663834">
        <w:rPr>
          <w:spacing w:val="6"/>
        </w:rPr>
        <w:t xml:space="preserve"> </w:t>
      </w:r>
      <w:r>
        <w:t>sąlygoms.</w:t>
      </w:r>
    </w:p>
    <w:p w14:paraId="7FFEB588" w14:textId="77777777" w:rsidR="00663834" w:rsidRDefault="00EE13F9" w:rsidP="008E0182">
      <w:pPr>
        <w:pStyle w:val="ListParagraph"/>
        <w:numPr>
          <w:ilvl w:val="0"/>
          <w:numId w:val="26"/>
        </w:numPr>
        <w:tabs>
          <w:tab w:val="left" w:pos="720"/>
          <w:tab w:val="left" w:pos="810"/>
          <w:tab w:val="left" w:pos="1034"/>
        </w:tabs>
        <w:ind w:left="0" w:firstLine="432"/>
        <w:jc w:val="both"/>
      </w:pPr>
      <w:r w:rsidRPr="00663834">
        <w:rPr>
          <w:b/>
        </w:rPr>
        <w:t xml:space="preserve">retai užvažiuojamas ženklinimas </w:t>
      </w:r>
      <w:r>
        <w:t>− jam priskiriamos važiuojamosios dalies kraštus žyminčios</w:t>
      </w:r>
      <w:r w:rsidRPr="00663834">
        <w:rPr>
          <w:spacing w:val="1"/>
        </w:rPr>
        <w:t xml:space="preserve"> </w:t>
      </w:r>
      <w:r>
        <w:t>linijos,</w:t>
      </w:r>
      <w:r w:rsidRPr="00663834">
        <w:rPr>
          <w:spacing w:val="4"/>
        </w:rPr>
        <w:t xml:space="preserve"> </w:t>
      </w:r>
      <w:r>
        <w:t>nukreipimo</w:t>
      </w:r>
      <w:r w:rsidRPr="00663834">
        <w:rPr>
          <w:spacing w:val="4"/>
        </w:rPr>
        <w:t xml:space="preserve"> </w:t>
      </w:r>
      <w:r>
        <w:t>salelių,</w:t>
      </w:r>
      <w:r w:rsidRPr="00663834">
        <w:rPr>
          <w:spacing w:val="4"/>
        </w:rPr>
        <w:t xml:space="preserve"> </w:t>
      </w:r>
      <w:r>
        <w:t>stovėjimo</w:t>
      </w:r>
      <w:r w:rsidRPr="00663834">
        <w:rPr>
          <w:spacing w:val="2"/>
        </w:rPr>
        <w:t xml:space="preserve"> </w:t>
      </w:r>
      <w:r>
        <w:t>aikštelių</w:t>
      </w:r>
      <w:r w:rsidRPr="00663834">
        <w:rPr>
          <w:spacing w:val="4"/>
        </w:rPr>
        <w:t xml:space="preserve"> </w:t>
      </w:r>
      <w:r>
        <w:t>linijos.</w:t>
      </w:r>
    </w:p>
    <w:p w14:paraId="7D2BD9B5" w14:textId="77777777" w:rsidR="00663834" w:rsidRDefault="00EE13F9" w:rsidP="008E0182">
      <w:pPr>
        <w:pStyle w:val="ListParagraph"/>
        <w:numPr>
          <w:ilvl w:val="0"/>
          <w:numId w:val="26"/>
        </w:numPr>
        <w:tabs>
          <w:tab w:val="left" w:pos="720"/>
          <w:tab w:val="left" w:pos="810"/>
          <w:tab w:val="left" w:pos="1034"/>
        </w:tabs>
        <w:ind w:left="0" w:firstLine="432"/>
        <w:jc w:val="both"/>
      </w:pPr>
      <w:r w:rsidRPr="00663834">
        <w:rPr>
          <w:b/>
        </w:rPr>
        <w:t xml:space="preserve">dažnai užvažiuojamas ženklinimas </w:t>
      </w:r>
      <w:r>
        <w:t>− jam priskiriamos ašinės punktyrinės ir ištisinės linijos,</w:t>
      </w:r>
      <w:r w:rsidRPr="00663834">
        <w:rPr>
          <w:spacing w:val="1"/>
        </w:rPr>
        <w:t xml:space="preserve"> </w:t>
      </w:r>
      <w:r>
        <w:t>greitėjimo</w:t>
      </w:r>
      <w:r w:rsidRPr="00663834">
        <w:rPr>
          <w:spacing w:val="6"/>
        </w:rPr>
        <w:t xml:space="preserve"> </w:t>
      </w:r>
      <w:r>
        <w:t>ir lėtėjimo</w:t>
      </w:r>
      <w:r w:rsidRPr="00663834">
        <w:rPr>
          <w:spacing w:val="-1"/>
        </w:rPr>
        <w:t xml:space="preserve"> </w:t>
      </w:r>
      <w:r>
        <w:t>juostų</w:t>
      </w:r>
      <w:r w:rsidRPr="00663834">
        <w:rPr>
          <w:spacing w:val="6"/>
        </w:rPr>
        <w:t xml:space="preserve"> </w:t>
      </w:r>
      <w:r>
        <w:t>ženklai,</w:t>
      </w:r>
      <w:r w:rsidRPr="00663834">
        <w:rPr>
          <w:spacing w:val="6"/>
        </w:rPr>
        <w:t xml:space="preserve"> </w:t>
      </w:r>
      <w:r>
        <w:t>nukreipiančios</w:t>
      </w:r>
      <w:r w:rsidRPr="00663834">
        <w:rPr>
          <w:spacing w:val="6"/>
        </w:rPr>
        <w:t xml:space="preserve"> </w:t>
      </w:r>
      <w:r>
        <w:t>rodyklės,</w:t>
      </w:r>
      <w:r w:rsidRPr="00663834">
        <w:rPr>
          <w:spacing w:val="8"/>
        </w:rPr>
        <w:t xml:space="preserve"> </w:t>
      </w:r>
      <w:r>
        <w:t>sankryžų</w:t>
      </w:r>
      <w:r w:rsidRPr="00663834">
        <w:rPr>
          <w:spacing w:val="4"/>
        </w:rPr>
        <w:t xml:space="preserve"> </w:t>
      </w:r>
      <w:r>
        <w:t>linijos.</w:t>
      </w:r>
    </w:p>
    <w:p w14:paraId="7C77F768" w14:textId="77777777" w:rsidR="00663834" w:rsidRDefault="00EE13F9" w:rsidP="008E0182">
      <w:pPr>
        <w:pStyle w:val="ListParagraph"/>
        <w:numPr>
          <w:ilvl w:val="0"/>
          <w:numId w:val="26"/>
        </w:numPr>
        <w:tabs>
          <w:tab w:val="left" w:pos="720"/>
          <w:tab w:val="left" w:pos="810"/>
          <w:tab w:val="left" w:pos="1034"/>
        </w:tabs>
        <w:ind w:left="0" w:firstLine="432"/>
        <w:jc w:val="both"/>
      </w:pPr>
      <w:r w:rsidRPr="00663834">
        <w:rPr>
          <w:b/>
        </w:rPr>
        <w:t>nuolat</w:t>
      </w:r>
      <w:r w:rsidRPr="00663834">
        <w:rPr>
          <w:b/>
          <w:spacing w:val="1"/>
        </w:rPr>
        <w:t xml:space="preserve"> </w:t>
      </w:r>
      <w:r w:rsidRPr="00663834">
        <w:rPr>
          <w:b/>
        </w:rPr>
        <w:t>užvažiuojamas</w:t>
      </w:r>
      <w:r w:rsidRPr="00663834">
        <w:rPr>
          <w:b/>
          <w:spacing w:val="1"/>
        </w:rPr>
        <w:t xml:space="preserve"> </w:t>
      </w:r>
      <w:r w:rsidRPr="00663834">
        <w:rPr>
          <w:b/>
        </w:rPr>
        <w:t>ženklinimas</w:t>
      </w:r>
      <w:r w:rsidRPr="00663834">
        <w:rPr>
          <w:b/>
          <w:spacing w:val="1"/>
        </w:rPr>
        <w:t xml:space="preserve"> </w:t>
      </w:r>
      <w:r>
        <w:t>− jam</w:t>
      </w:r>
      <w:r w:rsidRPr="00663834">
        <w:rPr>
          <w:spacing w:val="1"/>
        </w:rPr>
        <w:t xml:space="preserve"> </w:t>
      </w:r>
      <w:r>
        <w:t>priskiriami skersinio</w:t>
      </w:r>
      <w:r w:rsidRPr="00663834">
        <w:rPr>
          <w:spacing w:val="1"/>
        </w:rPr>
        <w:t xml:space="preserve"> </w:t>
      </w:r>
      <w:r>
        <w:t>ženklinimo</w:t>
      </w:r>
      <w:r w:rsidRPr="00663834">
        <w:rPr>
          <w:spacing w:val="1"/>
        </w:rPr>
        <w:t xml:space="preserve"> </w:t>
      </w:r>
      <w:r>
        <w:t>ženklai (pėsčiųjų</w:t>
      </w:r>
      <w:r w:rsidRPr="00663834">
        <w:rPr>
          <w:spacing w:val="1"/>
        </w:rPr>
        <w:t xml:space="preserve"> </w:t>
      </w:r>
      <w:r>
        <w:t>perėjos,</w:t>
      </w:r>
      <w:r w:rsidRPr="00663834">
        <w:rPr>
          <w:spacing w:val="34"/>
        </w:rPr>
        <w:t xml:space="preserve"> </w:t>
      </w:r>
      <w:r>
        <w:t>dviračių</w:t>
      </w:r>
      <w:r w:rsidRPr="00663834">
        <w:rPr>
          <w:spacing w:val="32"/>
        </w:rPr>
        <w:t xml:space="preserve"> </w:t>
      </w:r>
      <w:r>
        <w:t>takai</w:t>
      </w:r>
      <w:r w:rsidRPr="00663834">
        <w:rPr>
          <w:spacing w:val="34"/>
        </w:rPr>
        <w:t xml:space="preserve"> </w:t>
      </w:r>
      <w:r>
        <w:t>per</w:t>
      </w:r>
      <w:r w:rsidRPr="00663834">
        <w:rPr>
          <w:spacing w:val="32"/>
        </w:rPr>
        <w:t xml:space="preserve"> </w:t>
      </w:r>
      <w:r>
        <w:t>važiuojamąją</w:t>
      </w:r>
      <w:r w:rsidRPr="00663834">
        <w:rPr>
          <w:spacing w:val="35"/>
        </w:rPr>
        <w:t xml:space="preserve"> </w:t>
      </w:r>
      <w:r>
        <w:t>dalį),</w:t>
      </w:r>
      <w:r w:rsidRPr="00663834">
        <w:rPr>
          <w:spacing w:val="40"/>
        </w:rPr>
        <w:t xml:space="preserve"> </w:t>
      </w:r>
      <w:r>
        <w:t>važiavimo</w:t>
      </w:r>
      <w:r w:rsidRPr="00663834">
        <w:rPr>
          <w:spacing w:val="35"/>
        </w:rPr>
        <w:t xml:space="preserve"> </w:t>
      </w:r>
      <w:r>
        <w:t>trajektoriją</w:t>
      </w:r>
      <w:r w:rsidRPr="00663834">
        <w:rPr>
          <w:spacing w:val="34"/>
        </w:rPr>
        <w:t xml:space="preserve"> </w:t>
      </w:r>
      <w:r>
        <w:t>žyminčios</w:t>
      </w:r>
      <w:r w:rsidRPr="00663834">
        <w:rPr>
          <w:spacing w:val="34"/>
        </w:rPr>
        <w:t xml:space="preserve"> </w:t>
      </w:r>
      <w:r>
        <w:t>sankryžų</w:t>
      </w:r>
      <w:r w:rsidRPr="00663834">
        <w:rPr>
          <w:spacing w:val="35"/>
        </w:rPr>
        <w:t xml:space="preserve"> </w:t>
      </w:r>
      <w:r>
        <w:t>linijos,</w:t>
      </w:r>
      <w:r w:rsidRPr="00663834">
        <w:rPr>
          <w:spacing w:val="37"/>
        </w:rPr>
        <w:t xml:space="preserve"> </w:t>
      </w:r>
      <w:r>
        <w:t>taip</w:t>
      </w:r>
      <w:r w:rsidRPr="00663834">
        <w:rPr>
          <w:spacing w:val="-53"/>
        </w:rPr>
        <w:t xml:space="preserve"> </w:t>
      </w:r>
      <w:r>
        <w:t>pat</w:t>
      </w:r>
      <w:r w:rsidRPr="00663834">
        <w:rPr>
          <w:spacing w:val="5"/>
        </w:rPr>
        <w:t xml:space="preserve"> </w:t>
      </w:r>
      <w:r>
        <w:t>visos</w:t>
      </w:r>
      <w:r w:rsidRPr="00663834">
        <w:rPr>
          <w:spacing w:val="7"/>
        </w:rPr>
        <w:t xml:space="preserve"> </w:t>
      </w:r>
      <w:r>
        <w:t>vieno</w:t>
      </w:r>
      <w:r w:rsidRPr="00663834">
        <w:rPr>
          <w:spacing w:val="5"/>
        </w:rPr>
        <w:t xml:space="preserve"> </w:t>
      </w:r>
      <w:r>
        <w:t>lygio</w:t>
      </w:r>
      <w:r w:rsidRPr="00663834">
        <w:rPr>
          <w:spacing w:val="7"/>
        </w:rPr>
        <w:t xml:space="preserve"> </w:t>
      </w:r>
      <w:r>
        <w:t>sankryžų</w:t>
      </w:r>
      <w:r w:rsidRPr="00663834">
        <w:rPr>
          <w:spacing w:val="5"/>
        </w:rPr>
        <w:t xml:space="preserve"> </w:t>
      </w:r>
      <w:r>
        <w:t>didelio</w:t>
      </w:r>
      <w:r w:rsidRPr="00663834">
        <w:rPr>
          <w:spacing w:val="5"/>
        </w:rPr>
        <w:t xml:space="preserve"> </w:t>
      </w:r>
      <w:r>
        <w:t>intensyvumo</w:t>
      </w:r>
      <w:r w:rsidRPr="00663834">
        <w:rPr>
          <w:spacing w:val="9"/>
        </w:rPr>
        <w:t xml:space="preserve"> </w:t>
      </w:r>
      <w:r>
        <w:t>kelių</w:t>
      </w:r>
      <w:r w:rsidRPr="00663834">
        <w:rPr>
          <w:spacing w:val="6"/>
        </w:rPr>
        <w:t xml:space="preserve"> </w:t>
      </w:r>
      <w:r>
        <w:t>(gatvių)rodyklės</w:t>
      </w:r>
      <w:r w:rsidRPr="00663834">
        <w:rPr>
          <w:spacing w:val="7"/>
        </w:rPr>
        <w:t xml:space="preserve"> </w:t>
      </w:r>
      <w:r>
        <w:t>ir</w:t>
      </w:r>
      <w:r w:rsidRPr="00663834">
        <w:rPr>
          <w:spacing w:val="7"/>
        </w:rPr>
        <w:t xml:space="preserve"> </w:t>
      </w:r>
      <w:r>
        <w:t>simboliai.</w:t>
      </w:r>
    </w:p>
    <w:p w14:paraId="583B35DB" w14:textId="77777777" w:rsidR="00663834" w:rsidRDefault="00EE13F9" w:rsidP="008E0182">
      <w:pPr>
        <w:pStyle w:val="ListParagraph"/>
        <w:numPr>
          <w:ilvl w:val="0"/>
          <w:numId w:val="26"/>
        </w:numPr>
        <w:tabs>
          <w:tab w:val="left" w:pos="720"/>
          <w:tab w:val="left" w:pos="810"/>
          <w:tab w:val="left" w:pos="1034"/>
        </w:tabs>
        <w:ind w:left="0" w:firstLine="432"/>
        <w:jc w:val="both"/>
      </w:pPr>
      <w:r w:rsidRPr="00663834">
        <w:rPr>
          <w:b/>
        </w:rPr>
        <w:t xml:space="preserve">naujai atliktas ženklinimas </w:t>
      </w:r>
      <w:r>
        <w:t>− ženklinimas laikomas naujai atliktu 30 dienų po ženklinimo darbų</w:t>
      </w:r>
      <w:r w:rsidRPr="00663834">
        <w:rPr>
          <w:spacing w:val="1"/>
        </w:rPr>
        <w:t xml:space="preserve"> </w:t>
      </w:r>
      <w:r>
        <w:t>pabaigos,</w:t>
      </w:r>
      <w:r w:rsidRPr="00663834">
        <w:rPr>
          <w:spacing w:val="21"/>
        </w:rPr>
        <w:t xml:space="preserve"> </w:t>
      </w:r>
      <w:r>
        <w:t>jei</w:t>
      </w:r>
      <w:r w:rsidRPr="00663834">
        <w:rPr>
          <w:spacing w:val="25"/>
        </w:rPr>
        <w:t xml:space="preserve"> </w:t>
      </w:r>
      <w:r>
        <w:t>ženklinimas</w:t>
      </w:r>
      <w:r w:rsidRPr="00663834">
        <w:rPr>
          <w:spacing w:val="21"/>
        </w:rPr>
        <w:t xml:space="preserve"> </w:t>
      </w:r>
      <w:r>
        <w:t>atliktas</w:t>
      </w:r>
      <w:r w:rsidRPr="00663834">
        <w:rPr>
          <w:spacing w:val="21"/>
        </w:rPr>
        <w:t xml:space="preserve"> </w:t>
      </w:r>
      <w:r>
        <w:t>ant</w:t>
      </w:r>
      <w:r w:rsidRPr="00663834">
        <w:rPr>
          <w:spacing w:val="25"/>
        </w:rPr>
        <w:t xml:space="preserve"> </w:t>
      </w:r>
      <w:r>
        <w:t>naujo</w:t>
      </w:r>
      <w:r w:rsidRPr="00663834">
        <w:rPr>
          <w:spacing w:val="21"/>
        </w:rPr>
        <w:t xml:space="preserve"> </w:t>
      </w:r>
      <w:r>
        <w:t>arba</w:t>
      </w:r>
      <w:r w:rsidRPr="00663834">
        <w:rPr>
          <w:spacing w:val="25"/>
        </w:rPr>
        <w:t xml:space="preserve"> </w:t>
      </w:r>
      <w:r>
        <w:t>atnaujinto</w:t>
      </w:r>
      <w:r w:rsidRPr="00663834">
        <w:rPr>
          <w:spacing w:val="25"/>
        </w:rPr>
        <w:t xml:space="preserve"> </w:t>
      </w:r>
      <w:r>
        <w:t>važiuojamosios</w:t>
      </w:r>
      <w:r w:rsidRPr="00663834">
        <w:rPr>
          <w:spacing w:val="21"/>
        </w:rPr>
        <w:t xml:space="preserve"> </w:t>
      </w:r>
      <w:r>
        <w:t>dalies</w:t>
      </w:r>
      <w:r w:rsidRPr="00663834">
        <w:rPr>
          <w:spacing w:val="28"/>
        </w:rPr>
        <w:t xml:space="preserve"> </w:t>
      </w:r>
      <w:r>
        <w:t>viršutinio</w:t>
      </w:r>
      <w:r w:rsidRPr="00663834">
        <w:rPr>
          <w:spacing w:val="25"/>
        </w:rPr>
        <w:t xml:space="preserve"> </w:t>
      </w:r>
      <w:r>
        <w:t>sluoksnio,</w:t>
      </w:r>
      <w:r w:rsidRPr="00663834">
        <w:rPr>
          <w:spacing w:val="-53"/>
        </w:rPr>
        <w:t xml:space="preserve"> </w:t>
      </w:r>
      <w:r>
        <w:t>ir</w:t>
      </w:r>
      <w:r w:rsidRPr="00663834">
        <w:rPr>
          <w:spacing w:val="1"/>
        </w:rPr>
        <w:t xml:space="preserve"> </w:t>
      </w:r>
      <w:r>
        <w:t>14</w:t>
      </w:r>
      <w:r w:rsidRPr="00663834">
        <w:rPr>
          <w:spacing w:val="1"/>
        </w:rPr>
        <w:t xml:space="preserve"> </w:t>
      </w:r>
      <w:r>
        <w:t>dienų,</w:t>
      </w:r>
      <w:r w:rsidRPr="00663834">
        <w:rPr>
          <w:spacing w:val="1"/>
        </w:rPr>
        <w:t xml:space="preserve"> </w:t>
      </w:r>
      <w:r>
        <w:t>jei</w:t>
      </w:r>
      <w:r w:rsidRPr="00663834">
        <w:rPr>
          <w:spacing w:val="1"/>
        </w:rPr>
        <w:t xml:space="preserve"> </w:t>
      </w:r>
      <w:r>
        <w:t>jis</w:t>
      </w:r>
      <w:r w:rsidRPr="00663834">
        <w:rPr>
          <w:spacing w:val="1"/>
        </w:rPr>
        <w:t xml:space="preserve"> </w:t>
      </w:r>
      <w:r>
        <w:t>atliktas</w:t>
      </w:r>
      <w:r w:rsidRPr="00663834">
        <w:rPr>
          <w:spacing w:val="1"/>
        </w:rPr>
        <w:t xml:space="preserve"> </w:t>
      </w:r>
      <w:r>
        <w:t>ant</w:t>
      </w:r>
      <w:r w:rsidRPr="00663834">
        <w:rPr>
          <w:spacing w:val="1"/>
        </w:rPr>
        <w:t xml:space="preserve"> </w:t>
      </w:r>
      <w:r>
        <w:t>naudotos</w:t>
      </w:r>
      <w:r w:rsidRPr="00663834">
        <w:rPr>
          <w:spacing w:val="1"/>
        </w:rPr>
        <w:t xml:space="preserve"> </w:t>
      </w:r>
      <w:r>
        <w:t>asfalto</w:t>
      </w:r>
      <w:r w:rsidRPr="00663834">
        <w:rPr>
          <w:spacing w:val="1"/>
        </w:rPr>
        <w:t xml:space="preserve"> </w:t>
      </w:r>
      <w:r>
        <w:t>dangos.</w:t>
      </w:r>
      <w:r w:rsidRPr="00663834">
        <w:rPr>
          <w:spacing w:val="1"/>
        </w:rPr>
        <w:t xml:space="preserve"> </w:t>
      </w:r>
      <w:r>
        <w:t>Praėjus</w:t>
      </w:r>
      <w:r w:rsidRPr="00663834">
        <w:rPr>
          <w:spacing w:val="1"/>
        </w:rPr>
        <w:t xml:space="preserve"> </w:t>
      </w:r>
      <w:r>
        <w:t>šiam</w:t>
      </w:r>
      <w:r w:rsidRPr="00663834">
        <w:rPr>
          <w:spacing w:val="1"/>
        </w:rPr>
        <w:t xml:space="preserve"> </w:t>
      </w:r>
      <w:r>
        <w:t>laikotarpiui,</w:t>
      </w:r>
      <w:r w:rsidRPr="00663834">
        <w:rPr>
          <w:spacing w:val="1"/>
        </w:rPr>
        <w:t xml:space="preserve"> </w:t>
      </w:r>
      <w:r>
        <w:t>naujai</w:t>
      </w:r>
      <w:r w:rsidRPr="00663834">
        <w:rPr>
          <w:spacing w:val="1"/>
        </w:rPr>
        <w:t xml:space="preserve"> </w:t>
      </w:r>
      <w:r>
        <w:t>atliktas</w:t>
      </w:r>
      <w:r w:rsidRPr="00663834">
        <w:rPr>
          <w:spacing w:val="1"/>
        </w:rPr>
        <w:t xml:space="preserve"> </w:t>
      </w:r>
      <w:r>
        <w:t>ženklinimas</w:t>
      </w:r>
      <w:r w:rsidRPr="00663834">
        <w:rPr>
          <w:spacing w:val="1"/>
        </w:rPr>
        <w:t xml:space="preserve"> </w:t>
      </w:r>
      <w:r>
        <w:t>laikomas</w:t>
      </w:r>
      <w:r w:rsidRPr="00663834">
        <w:rPr>
          <w:spacing w:val="2"/>
        </w:rPr>
        <w:t xml:space="preserve"> </w:t>
      </w:r>
      <w:r>
        <w:t>naudotu.</w:t>
      </w:r>
    </w:p>
    <w:p w14:paraId="2F7A4EA3" w14:textId="2063AD2E" w:rsidR="001174F8" w:rsidRDefault="00BE539C" w:rsidP="008E0182">
      <w:pPr>
        <w:pStyle w:val="ListParagraph"/>
        <w:numPr>
          <w:ilvl w:val="0"/>
          <w:numId w:val="26"/>
        </w:numPr>
        <w:tabs>
          <w:tab w:val="left" w:pos="720"/>
          <w:tab w:val="left" w:pos="810"/>
          <w:tab w:val="left" w:pos="1034"/>
        </w:tabs>
        <w:ind w:left="0" w:firstLine="432"/>
        <w:jc w:val="both"/>
      </w:pPr>
      <w:r w:rsidRPr="00663834">
        <w:rPr>
          <w:b/>
          <w:bCs/>
        </w:rPr>
        <w:t>kelio ženklai</w:t>
      </w:r>
      <w:r w:rsidRPr="00BE539C">
        <w:t xml:space="preserve"> –</w:t>
      </w:r>
      <w:r w:rsidR="007B7A92">
        <w:t xml:space="preserve"> </w:t>
      </w:r>
      <w:r w:rsidRPr="00BE539C">
        <w:t xml:space="preserve">Kelių eismo taisyklėse  nurodyti ženklai, nustatantys eismo tvarką, įspėjantys eismo dalyvius arba suteikiantys jiems informaciją. </w:t>
      </w:r>
    </w:p>
    <w:p w14:paraId="224F9A09" w14:textId="0A2102EF" w:rsidR="00C82155" w:rsidRDefault="00C82155" w:rsidP="008E0182">
      <w:pPr>
        <w:pStyle w:val="ListParagraph"/>
        <w:numPr>
          <w:ilvl w:val="0"/>
          <w:numId w:val="26"/>
        </w:numPr>
        <w:tabs>
          <w:tab w:val="left" w:pos="720"/>
          <w:tab w:val="left" w:pos="810"/>
          <w:tab w:val="left" w:pos="1034"/>
        </w:tabs>
        <w:ind w:left="0" w:firstLine="432"/>
        <w:jc w:val="both"/>
      </w:pPr>
      <w:r w:rsidRPr="001174F8">
        <w:rPr>
          <w:b/>
          <w:bCs/>
        </w:rPr>
        <w:t xml:space="preserve">Padidinto atspindžio kelio ženklai </w:t>
      </w:r>
      <w:r>
        <w:t>– kelio ženklai, naudojami kelių „juodosiose dėmėse“ ir / ar avaringuose ruožuose.</w:t>
      </w:r>
    </w:p>
    <w:p w14:paraId="25465BDC" w14:textId="77777777" w:rsidR="00663834" w:rsidRDefault="00664D31" w:rsidP="008E0182">
      <w:pPr>
        <w:pStyle w:val="ListParagraph"/>
        <w:numPr>
          <w:ilvl w:val="0"/>
          <w:numId w:val="26"/>
        </w:numPr>
        <w:tabs>
          <w:tab w:val="left" w:pos="720"/>
          <w:tab w:val="left" w:pos="810"/>
          <w:tab w:val="left" w:pos="1034"/>
        </w:tabs>
        <w:ind w:left="0" w:firstLine="432"/>
        <w:jc w:val="both"/>
      </w:pPr>
      <w:r w:rsidRPr="00663834">
        <w:rPr>
          <w:b/>
          <w:bCs/>
        </w:rPr>
        <w:t>atraminė konstrukcija (atrama)</w:t>
      </w:r>
      <w:r w:rsidRPr="00664D31">
        <w:t xml:space="preserve"> –</w:t>
      </w:r>
      <w:r w:rsidR="00D10724">
        <w:t xml:space="preserve"> </w:t>
      </w:r>
      <w:r w:rsidRPr="00664D31">
        <w:t xml:space="preserve">konstrukcija, laikanti ženklo skydą ir sudaryta iš vieno ar keleto stulpelių arba </w:t>
      </w:r>
      <w:proofErr w:type="spellStart"/>
      <w:r w:rsidRPr="00664D31">
        <w:t>santvarinių</w:t>
      </w:r>
      <w:proofErr w:type="spellEnd"/>
      <w:r w:rsidRPr="00664D31">
        <w:t xml:space="preserve"> stovų, apvalių vamzdžių arba stačiakampių tuščiavidurių </w:t>
      </w:r>
      <w:proofErr w:type="spellStart"/>
      <w:r w:rsidRPr="00664D31">
        <w:t>profiliuočių</w:t>
      </w:r>
      <w:proofErr w:type="spellEnd"/>
      <w:r w:rsidRPr="00664D31">
        <w:t>, gembinių arba rėminių konstrukcijų, įskaitant visus reikiamus tvirtinimo elementus.</w:t>
      </w:r>
    </w:p>
    <w:p w14:paraId="47634752" w14:textId="77777777" w:rsidR="00663834" w:rsidRDefault="009603F6" w:rsidP="008E0182">
      <w:pPr>
        <w:pStyle w:val="ListParagraph"/>
        <w:numPr>
          <w:ilvl w:val="0"/>
          <w:numId w:val="26"/>
        </w:numPr>
        <w:tabs>
          <w:tab w:val="left" w:pos="720"/>
          <w:tab w:val="left" w:pos="810"/>
          <w:tab w:val="left" w:pos="1034"/>
        </w:tabs>
        <w:ind w:left="0" w:firstLine="432"/>
        <w:jc w:val="both"/>
      </w:pPr>
      <w:r w:rsidRPr="00663834">
        <w:rPr>
          <w:b/>
          <w:bCs/>
        </w:rPr>
        <w:t>Frezuotos triukšmo juostos</w:t>
      </w:r>
      <w:r w:rsidRPr="009603F6">
        <w:t xml:space="preserve"> – specialus kelio dangos ženklinimas išilgai važiuojamosios kelio dalies frezuotomis griovelių linijomis, žyminčiomis eismo juostų kraštus bei skirtomis vairuotojo budrumui padidinti ir važiavimo greičiui sumažinti.</w:t>
      </w:r>
    </w:p>
    <w:p w14:paraId="61934498" w14:textId="77777777" w:rsidR="00663834" w:rsidRPr="00663834" w:rsidRDefault="009603F6" w:rsidP="008E0182">
      <w:pPr>
        <w:pStyle w:val="ListParagraph"/>
        <w:numPr>
          <w:ilvl w:val="0"/>
          <w:numId w:val="26"/>
        </w:numPr>
        <w:tabs>
          <w:tab w:val="left" w:pos="720"/>
          <w:tab w:val="left" w:pos="810"/>
          <w:tab w:val="left" w:pos="1034"/>
        </w:tabs>
        <w:ind w:left="0" w:firstLine="432"/>
        <w:jc w:val="both"/>
      </w:pPr>
      <w:r w:rsidRPr="00663834">
        <w:rPr>
          <w:b/>
          <w:bCs/>
          <w:color w:val="000000"/>
        </w:rPr>
        <w:t>Kalnelis – </w:t>
      </w:r>
      <w:r w:rsidRPr="00663834">
        <w:rPr>
          <w:color w:val="000000"/>
        </w:rPr>
        <w:t>dirbtinis kelio dangos nelygumas, skirtas transporto priemonių greičiui sumažinti arba leistinam greičiui palaikyti kelio (gatvės) ruože.</w:t>
      </w:r>
    </w:p>
    <w:p w14:paraId="51154578" w14:textId="77777777" w:rsidR="00663834" w:rsidRPr="00BF0A21" w:rsidRDefault="009603F6" w:rsidP="008E0182">
      <w:pPr>
        <w:pStyle w:val="ListParagraph"/>
        <w:numPr>
          <w:ilvl w:val="0"/>
          <w:numId w:val="26"/>
        </w:numPr>
        <w:tabs>
          <w:tab w:val="left" w:pos="720"/>
          <w:tab w:val="left" w:pos="810"/>
          <w:tab w:val="left" w:pos="1034"/>
        </w:tabs>
        <w:ind w:left="0" w:firstLine="432"/>
        <w:jc w:val="both"/>
      </w:pPr>
      <w:r w:rsidRPr="00663834">
        <w:rPr>
          <w:b/>
          <w:bCs/>
          <w:color w:val="000000"/>
        </w:rPr>
        <w:t>Apsauginis barjeras (atitvaras)</w:t>
      </w:r>
      <w:r w:rsidRPr="00663834">
        <w:rPr>
          <w:color w:val="000000"/>
        </w:rPr>
        <w:t> – transporto priemones sulaikanti arba grąžinanti apsauginių atitvarų sistemos dalis, įrengiama išilgai išorinio važiuojamosios dalies krašto arba skiriamosiose ir šoninėse atskiriamosiose juostose.</w:t>
      </w:r>
    </w:p>
    <w:p w14:paraId="23618506" w14:textId="43AB4384" w:rsidR="00BF0A21" w:rsidRPr="00663834" w:rsidRDefault="00BF0A21" w:rsidP="008E0182">
      <w:pPr>
        <w:pStyle w:val="ListParagraph"/>
        <w:numPr>
          <w:ilvl w:val="0"/>
          <w:numId w:val="26"/>
        </w:numPr>
        <w:tabs>
          <w:tab w:val="left" w:pos="720"/>
          <w:tab w:val="left" w:pos="810"/>
        </w:tabs>
        <w:ind w:left="0" w:firstLine="432"/>
      </w:pPr>
      <w:r w:rsidRPr="00BF0A21">
        <w:rPr>
          <w:b/>
          <w:bCs/>
        </w:rPr>
        <w:t>Signalinis stulpelis</w:t>
      </w:r>
      <w:r w:rsidRPr="00BF0A21">
        <w:t xml:space="preserve"> – stulpelis, įrengtas prie važiuojamosios dalies krašto ar kitoje vietoje*, skirtas pažymėti (nurodyti) kelio trasą (kelio kryptį) ir/arba įspėti apie pavojus dienos metu. Signalinis stulpelis gali būti komplektuojamas su vienu ar daugiau atgalinių atšvaitų.</w:t>
      </w:r>
    </w:p>
    <w:p w14:paraId="72971163" w14:textId="59E8BFDC" w:rsidR="00E34647" w:rsidRDefault="00E34647" w:rsidP="008E0182">
      <w:pPr>
        <w:pStyle w:val="ListParagraph"/>
        <w:numPr>
          <w:ilvl w:val="0"/>
          <w:numId w:val="26"/>
        </w:numPr>
        <w:tabs>
          <w:tab w:val="left" w:pos="720"/>
          <w:tab w:val="left" w:pos="810"/>
          <w:tab w:val="left" w:pos="1034"/>
        </w:tabs>
        <w:ind w:left="0" w:firstLine="432"/>
        <w:jc w:val="both"/>
      </w:pPr>
      <w:r w:rsidRPr="00663834">
        <w:rPr>
          <w:b/>
          <w:bCs/>
          <w:color w:val="000000"/>
        </w:rPr>
        <w:t>Reljefinė trasa – </w:t>
      </w:r>
      <w:r w:rsidRPr="00663834">
        <w:rPr>
          <w:color w:val="000000"/>
        </w:rPr>
        <w:t>tai trasa su įspėjamuoju paviršiumi, pritaikytu akliesiems ir silpnaregiams.</w:t>
      </w:r>
    </w:p>
    <w:p w14:paraId="18355AE1" w14:textId="77777777" w:rsidR="00896B61" w:rsidRDefault="00896B61" w:rsidP="008E0182">
      <w:pPr>
        <w:pStyle w:val="BodyText"/>
        <w:spacing w:before="11"/>
        <w:ind w:left="0" w:firstLine="432"/>
      </w:pPr>
    </w:p>
    <w:p w14:paraId="51EC2E26" w14:textId="648B9C4F" w:rsidR="00896B61" w:rsidRDefault="00EE13F9" w:rsidP="008E0182">
      <w:pPr>
        <w:pStyle w:val="Heading1"/>
        <w:ind w:left="0" w:firstLine="432"/>
      </w:pPr>
      <w:r>
        <w:t>Darbai</w:t>
      </w:r>
      <w:r w:rsidR="00255F1E">
        <w:t xml:space="preserve"> IR KATEGORIJOS</w:t>
      </w:r>
    </w:p>
    <w:p w14:paraId="6CB33B6C" w14:textId="77777777" w:rsidR="00896B61" w:rsidRDefault="00896B61" w:rsidP="008E0182">
      <w:pPr>
        <w:pStyle w:val="BodyText"/>
        <w:spacing w:before="1"/>
        <w:ind w:left="0" w:firstLine="432"/>
        <w:rPr>
          <w:b/>
          <w:sz w:val="23"/>
        </w:rPr>
      </w:pPr>
    </w:p>
    <w:p w14:paraId="03594B9B" w14:textId="364A26AF" w:rsidR="00E150A0" w:rsidRPr="00E150A0" w:rsidRDefault="001048AF" w:rsidP="008E0182">
      <w:pPr>
        <w:pStyle w:val="ListParagraph"/>
        <w:numPr>
          <w:ilvl w:val="0"/>
          <w:numId w:val="7"/>
        </w:numPr>
        <w:tabs>
          <w:tab w:val="left" w:pos="1080"/>
        </w:tabs>
        <w:spacing w:before="0" w:line="244" w:lineRule="auto"/>
        <w:ind w:left="0" w:firstLine="432"/>
        <w:jc w:val="both"/>
      </w:pPr>
      <w:r>
        <w:t xml:space="preserve">Šis </w:t>
      </w:r>
      <w:bookmarkStart w:id="2" w:name="_Hlk155273828"/>
      <w:r>
        <w:t>pirkimas apima visus horizontalaus</w:t>
      </w:r>
      <w:r w:rsidR="007B7A92">
        <w:t xml:space="preserve"> ženklinimo</w:t>
      </w:r>
      <w:r>
        <w:t xml:space="preserve">, </w:t>
      </w:r>
      <w:r w:rsidR="007B7A92">
        <w:t>vertikaliųjų kelio ženklų įrengimo</w:t>
      </w:r>
      <w:r>
        <w:t xml:space="preserve"> ir eismo saugumo priemonių įrengimo darbus, kurie yra priskiriami prie paprastojo remonto darbų</w:t>
      </w:r>
      <w:bookmarkEnd w:id="2"/>
      <w:r>
        <w:t xml:space="preserve">. </w:t>
      </w:r>
    </w:p>
    <w:p w14:paraId="32FB9359" w14:textId="102555CD" w:rsidR="00896B61" w:rsidRDefault="00EE13F9" w:rsidP="008E0182">
      <w:pPr>
        <w:pStyle w:val="ListParagraph"/>
        <w:numPr>
          <w:ilvl w:val="0"/>
          <w:numId w:val="7"/>
        </w:numPr>
        <w:tabs>
          <w:tab w:val="left" w:pos="1080"/>
        </w:tabs>
        <w:spacing w:before="0" w:line="244" w:lineRule="auto"/>
        <w:ind w:left="0" w:firstLine="432"/>
        <w:jc w:val="both"/>
      </w:pPr>
      <w:r w:rsidRPr="00EF21FC">
        <w:rPr>
          <w:b/>
          <w:bCs/>
        </w:rPr>
        <w:t>Horizontaliojo</w:t>
      </w:r>
      <w:r w:rsidRPr="00EF21FC">
        <w:rPr>
          <w:b/>
          <w:bCs/>
          <w:spacing w:val="31"/>
        </w:rPr>
        <w:t xml:space="preserve"> </w:t>
      </w:r>
      <w:r w:rsidRPr="00EF21FC">
        <w:rPr>
          <w:b/>
          <w:bCs/>
        </w:rPr>
        <w:t>ženklinimo</w:t>
      </w:r>
      <w:r w:rsidRPr="00EF21FC">
        <w:rPr>
          <w:b/>
          <w:bCs/>
          <w:spacing w:val="35"/>
        </w:rPr>
        <w:t xml:space="preserve"> </w:t>
      </w:r>
      <w:r w:rsidRPr="00EF21FC">
        <w:rPr>
          <w:b/>
          <w:bCs/>
        </w:rPr>
        <w:t>darbai</w:t>
      </w:r>
      <w:r>
        <w:rPr>
          <w:spacing w:val="29"/>
        </w:rPr>
        <w:t xml:space="preserve"> </w:t>
      </w:r>
      <w:r>
        <w:t>(įskaitant</w:t>
      </w:r>
      <w:r>
        <w:rPr>
          <w:spacing w:val="34"/>
        </w:rPr>
        <w:t xml:space="preserve"> </w:t>
      </w:r>
      <w:r>
        <w:t>planavimą,</w:t>
      </w:r>
      <w:r>
        <w:rPr>
          <w:spacing w:val="34"/>
        </w:rPr>
        <w:t xml:space="preserve"> </w:t>
      </w:r>
      <w:r>
        <w:t>schemų</w:t>
      </w:r>
      <w:r>
        <w:rPr>
          <w:spacing w:val="32"/>
        </w:rPr>
        <w:t xml:space="preserve"> </w:t>
      </w:r>
      <w:r>
        <w:t>parengimą,</w:t>
      </w:r>
      <w:r>
        <w:rPr>
          <w:spacing w:val="32"/>
        </w:rPr>
        <w:t xml:space="preserve"> </w:t>
      </w:r>
      <w:r>
        <w:t>pašalinimą,</w:t>
      </w:r>
      <w:r>
        <w:rPr>
          <w:spacing w:val="34"/>
        </w:rPr>
        <w:t xml:space="preserve"> </w:t>
      </w:r>
      <w:r>
        <w:t>kontrolę,</w:t>
      </w:r>
      <w:r>
        <w:rPr>
          <w:spacing w:val="-52"/>
        </w:rPr>
        <w:t xml:space="preserve"> </w:t>
      </w:r>
      <w:r>
        <w:t>duomenų</w:t>
      </w:r>
      <w:r>
        <w:rPr>
          <w:spacing w:val="-1"/>
        </w:rPr>
        <w:t xml:space="preserve"> </w:t>
      </w:r>
      <w:r>
        <w:t>bazės</w:t>
      </w:r>
      <w:r>
        <w:rPr>
          <w:spacing w:val="1"/>
        </w:rPr>
        <w:t xml:space="preserve"> </w:t>
      </w:r>
      <w:r>
        <w:t>parengimą):</w:t>
      </w:r>
    </w:p>
    <w:p w14:paraId="78509392" w14:textId="42D51AD9" w:rsidR="00896B61" w:rsidRDefault="00EE13F9" w:rsidP="008E0182">
      <w:pPr>
        <w:pStyle w:val="ListParagraph"/>
        <w:numPr>
          <w:ilvl w:val="0"/>
          <w:numId w:val="8"/>
        </w:numPr>
        <w:tabs>
          <w:tab w:val="left" w:pos="630"/>
          <w:tab w:val="left" w:pos="1080"/>
        </w:tabs>
        <w:spacing w:before="2"/>
        <w:ind w:left="0" w:firstLine="432"/>
        <w:jc w:val="both"/>
      </w:pPr>
      <w:r>
        <w:t>Ženklinimas</w:t>
      </w:r>
      <w:r>
        <w:rPr>
          <w:spacing w:val="15"/>
        </w:rPr>
        <w:t xml:space="preserve"> </w:t>
      </w:r>
      <w:r>
        <w:t>baltais</w:t>
      </w:r>
      <w:r>
        <w:rPr>
          <w:spacing w:val="16"/>
        </w:rPr>
        <w:t xml:space="preserve"> </w:t>
      </w:r>
      <w:r>
        <w:t>dažais</w:t>
      </w:r>
      <w:r w:rsidR="00986F24">
        <w:t>;</w:t>
      </w:r>
    </w:p>
    <w:p w14:paraId="77B79FE3" w14:textId="1585EA4E" w:rsidR="00BD42CB" w:rsidRDefault="00BD42CB" w:rsidP="008E0182">
      <w:pPr>
        <w:pStyle w:val="ListParagraph"/>
        <w:numPr>
          <w:ilvl w:val="0"/>
          <w:numId w:val="8"/>
        </w:numPr>
        <w:tabs>
          <w:tab w:val="left" w:pos="630"/>
          <w:tab w:val="left" w:pos="1080"/>
        </w:tabs>
        <w:spacing w:before="2"/>
        <w:ind w:left="0" w:firstLine="432"/>
        <w:jc w:val="both"/>
      </w:pPr>
      <w:r>
        <w:t xml:space="preserve">Ženklinimas </w:t>
      </w:r>
      <w:proofErr w:type="spellStart"/>
      <w:r w:rsidRPr="00BD42CB">
        <w:t>termoplastinėmis</w:t>
      </w:r>
      <w:proofErr w:type="spellEnd"/>
      <w:r w:rsidRPr="00BD42CB">
        <w:t xml:space="preserve"> medžiagomis – karštu plastiku</w:t>
      </w:r>
      <w:r>
        <w:t>;</w:t>
      </w:r>
    </w:p>
    <w:p w14:paraId="0B7EDBAC" w14:textId="60F7A994" w:rsidR="00BD42CB" w:rsidRDefault="00BD42CB" w:rsidP="008E0182">
      <w:pPr>
        <w:pStyle w:val="ListParagraph"/>
        <w:numPr>
          <w:ilvl w:val="0"/>
          <w:numId w:val="8"/>
        </w:numPr>
        <w:tabs>
          <w:tab w:val="left" w:pos="630"/>
          <w:tab w:val="left" w:pos="1080"/>
        </w:tabs>
        <w:spacing w:before="2"/>
        <w:ind w:left="0" w:firstLine="432"/>
        <w:jc w:val="both"/>
      </w:pPr>
      <w:r>
        <w:t xml:space="preserve">Ženklinimas </w:t>
      </w:r>
      <w:r w:rsidRPr="00BD42CB">
        <w:t>reaktyvinėmis medžiagomis – šaltu plastiku</w:t>
      </w:r>
      <w:r>
        <w:t>;</w:t>
      </w:r>
    </w:p>
    <w:p w14:paraId="24747BB4" w14:textId="7E1938B8" w:rsidR="00A561F7" w:rsidRDefault="00A561F7" w:rsidP="008E0182">
      <w:pPr>
        <w:pStyle w:val="ListParagraph"/>
        <w:numPr>
          <w:ilvl w:val="0"/>
          <w:numId w:val="8"/>
        </w:numPr>
        <w:tabs>
          <w:tab w:val="left" w:pos="630"/>
          <w:tab w:val="left" w:pos="1080"/>
        </w:tabs>
        <w:ind w:left="0" w:firstLine="432"/>
        <w:jc w:val="both"/>
      </w:pPr>
      <w:r>
        <w:t xml:space="preserve">Ženklinimas </w:t>
      </w:r>
      <w:bookmarkStart w:id="3" w:name="_Hlk151387243"/>
      <w:r w:rsidR="00C82642">
        <w:t xml:space="preserve">spalvotais </w:t>
      </w:r>
      <w:r>
        <w:t xml:space="preserve">dažais </w:t>
      </w:r>
      <w:r w:rsidR="00C82642">
        <w:t xml:space="preserve"> (raudon</w:t>
      </w:r>
      <w:r w:rsidR="00986F24">
        <w:t>ais</w:t>
      </w:r>
      <w:r w:rsidR="00C82642">
        <w:t>, gelton</w:t>
      </w:r>
      <w:r w:rsidR="00986F24">
        <w:t>ais</w:t>
      </w:r>
      <w:r w:rsidR="00B928F8">
        <w:t>, juod</w:t>
      </w:r>
      <w:r w:rsidR="00986F24">
        <w:t>ais</w:t>
      </w:r>
      <w:r w:rsidR="00C82642">
        <w:t xml:space="preserve">) </w:t>
      </w:r>
      <w:bookmarkEnd w:id="3"/>
      <w:r>
        <w:t>(pilno sluoksnio).</w:t>
      </w:r>
    </w:p>
    <w:p w14:paraId="63127ADB" w14:textId="4E8B5324" w:rsidR="00A561F7" w:rsidRDefault="00A561F7" w:rsidP="008E0182">
      <w:pPr>
        <w:pStyle w:val="ListParagraph"/>
        <w:numPr>
          <w:ilvl w:val="0"/>
          <w:numId w:val="8"/>
        </w:numPr>
        <w:tabs>
          <w:tab w:val="left" w:pos="630"/>
          <w:tab w:val="left" w:pos="1080"/>
        </w:tabs>
        <w:ind w:left="0" w:firstLine="432"/>
        <w:jc w:val="both"/>
      </w:pPr>
      <w:r>
        <w:t>Ženklinimas</w:t>
      </w:r>
      <w:r w:rsidR="00C82642">
        <w:t xml:space="preserve"> </w:t>
      </w:r>
      <w:r w:rsidR="00986F24">
        <w:t>spalvotomis polimerinėmis medžiagomis</w:t>
      </w:r>
      <w:r w:rsidR="00C82642">
        <w:t xml:space="preserve">  (raudo</w:t>
      </w:r>
      <w:r w:rsidR="001174F8">
        <w:t>nomis</w:t>
      </w:r>
      <w:r w:rsidR="00C82642">
        <w:t>, gelton</w:t>
      </w:r>
      <w:r w:rsidR="00986F24">
        <w:t>omis</w:t>
      </w:r>
      <w:r w:rsidR="001174F8">
        <w:t>,</w:t>
      </w:r>
      <w:r w:rsidR="00986F24">
        <w:t xml:space="preserve"> juodomis</w:t>
      </w:r>
      <w:r w:rsidR="00C82642">
        <w:t>)</w:t>
      </w:r>
      <w:r>
        <w:t>.</w:t>
      </w:r>
    </w:p>
    <w:p w14:paraId="315969CC" w14:textId="52017919" w:rsidR="00C82642" w:rsidRDefault="00EE13F9" w:rsidP="008E0182">
      <w:pPr>
        <w:pStyle w:val="ListParagraph"/>
        <w:numPr>
          <w:ilvl w:val="0"/>
          <w:numId w:val="8"/>
        </w:numPr>
        <w:tabs>
          <w:tab w:val="left" w:pos="630"/>
          <w:tab w:val="left" w:pos="1080"/>
        </w:tabs>
        <w:ind w:left="0" w:firstLine="432"/>
        <w:jc w:val="both"/>
      </w:pPr>
      <w:proofErr w:type="spellStart"/>
      <w:r>
        <w:lastRenderedPageBreak/>
        <w:t>Antislydiminis</w:t>
      </w:r>
      <w:proofErr w:type="spellEnd"/>
      <w:r>
        <w:rPr>
          <w:spacing w:val="23"/>
        </w:rPr>
        <w:t xml:space="preserve"> </w:t>
      </w:r>
      <w:r w:rsidR="00C82642">
        <w:rPr>
          <w:spacing w:val="23"/>
        </w:rPr>
        <w:t xml:space="preserve">dangos </w:t>
      </w:r>
      <w:r>
        <w:t>ženklinimas</w:t>
      </w:r>
      <w:r w:rsidR="00986F24">
        <w:t>.</w:t>
      </w:r>
    </w:p>
    <w:p w14:paraId="1937C38F" w14:textId="496F8A2E" w:rsidR="00986F24" w:rsidRDefault="00986F24" w:rsidP="008E0182">
      <w:pPr>
        <w:pStyle w:val="ListParagraph"/>
        <w:numPr>
          <w:ilvl w:val="0"/>
          <w:numId w:val="8"/>
        </w:numPr>
        <w:tabs>
          <w:tab w:val="left" w:pos="630"/>
          <w:tab w:val="left" w:pos="1080"/>
        </w:tabs>
        <w:ind w:left="0" w:firstLine="432"/>
        <w:jc w:val="both"/>
      </w:pPr>
      <w:r>
        <w:t>Triukšmo linijų įrengimas polimerinėmis m</w:t>
      </w:r>
      <w:r w:rsidR="001174F8">
        <w:t>ed</w:t>
      </w:r>
      <w:r>
        <w:t>žiagomis;</w:t>
      </w:r>
    </w:p>
    <w:p w14:paraId="18541E19" w14:textId="77777777" w:rsidR="00C82642" w:rsidRDefault="00EE13F9" w:rsidP="008E0182">
      <w:pPr>
        <w:pStyle w:val="ListParagraph"/>
        <w:numPr>
          <w:ilvl w:val="0"/>
          <w:numId w:val="8"/>
        </w:numPr>
        <w:tabs>
          <w:tab w:val="left" w:pos="630"/>
          <w:tab w:val="left" w:pos="1080"/>
        </w:tabs>
        <w:ind w:left="0" w:firstLine="432"/>
        <w:jc w:val="both"/>
      </w:pPr>
      <w:r>
        <w:t>Ženklinimo</w:t>
      </w:r>
      <w:r>
        <w:rPr>
          <w:spacing w:val="17"/>
        </w:rPr>
        <w:t xml:space="preserve"> </w:t>
      </w:r>
      <w:r>
        <w:t>šalinimas</w:t>
      </w:r>
      <w:r w:rsidR="00C82642">
        <w:t xml:space="preserve"> frezavimo būdu;</w:t>
      </w:r>
    </w:p>
    <w:p w14:paraId="1ACF3E8A" w14:textId="65A4309C" w:rsidR="00FA0AE9" w:rsidRDefault="00C82642" w:rsidP="008E0182">
      <w:pPr>
        <w:pStyle w:val="ListParagraph"/>
        <w:numPr>
          <w:ilvl w:val="0"/>
          <w:numId w:val="8"/>
        </w:numPr>
        <w:tabs>
          <w:tab w:val="left" w:pos="630"/>
          <w:tab w:val="left" w:pos="1080"/>
        </w:tabs>
        <w:ind w:left="0" w:firstLine="432"/>
        <w:jc w:val="both"/>
      </w:pPr>
      <w:r>
        <w:t>Ženklinimo šalinimas aukštu vandens slėgiu</w:t>
      </w:r>
    </w:p>
    <w:p w14:paraId="61092D65" w14:textId="2A7E78A3" w:rsidR="00896B61" w:rsidRDefault="009603F6" w:rsidP="008E0182">
      <w:pPr>
        <w:pStyle w:val="ListParagraph"/>
        <w:numPr>
          <w:ilvl w:val="0"/>
          <w:numId w:val="8"/>
        </w:numPr>
        <w:tabs>
          <w:tab w:val="left" w:pos="630"/>
          <w:tab w:val="left" w:pos="1080"/>
        </w:tabs>
        <w:spacing w:before="7"/>
        <w:ind w:left="0" w:firstLine="432"/>
        <w:jc w:val="both"/>
      </w:pPr>
      <w:r>
        <w:t>Frezuotos triukšmo juostos.</w:t>
      </w:r>
    </w:p>
    <w:p w14:paraId="04F80F37" w14:textId="4A26F38B" w:rsidR="003D7FC6" w:rsidRDefault="003D7FC6" w:rsidP="008E0182">
      <w:pPr>
        <w:pStyle w:val="ListParagraph"/>
        <w:numPr>
          <w:ilvl w:val="0"/>
          <w:numId w:val="8"/>
        </w:numPr>
        <w:tabs>
          <w:tab w:val="left" w:pos="630"/>
          <w:tab w:val="left" w:pos="1080"/>
        </w:tabs>
        <w:spacing w:before="7"/>
        <w:ind w:left="0" w:firstLine="432"/>
        <w:jc w:val="both"/>
      </w:pPr>
      <w:r w:rsidRPr="003D7FC6">
        <w:t>Triukšmo juostų įrengimas polimerinėmis medžiagomis</w:t>
      </w:r>
    </w:p>
    <w:p w14:paraId="51179217" w14:textId="77777777" w:rsidR="00896B61" w:rsidRDefault="00EE13F9" w:rsidP="008E0182">
      <w:pPr>
        <w:pStyle w:val="ListParagraph"/>
        <w:numPr>
          <w:ilvl w:val="0"/>
          <w:numId w:val="8"/>
        </w:numPr>
        <w:tabs>
          <w:tab w:val="left" w:pos="630"/>
          <w:tab w:val="left" w:pos="1080"/>
          <w:tab w:val="left" w:pos="1300"/>
        </w:tabs>
        <w:spacing w:before="9"/>
        <w:ind w:left="0" w:firstLine="432"/>
        <w:jc w:val="both"/>
      </w:pPr>
      <w:r>
        <w:t>Užrašų</w:t>
      </w:r>
      <w:r>
        <w:rPr>
          <w:spacing w:val="13"/>
        </w:rPr>
        <w:t xml:space="preserve"> </w:t>
      </w:r>
      <w:r>
        <w:t>ir/ar</w:t>
      </w:r>
      <w:r>
        <w:rPr>
          <w:spacing w:val="13"/>
        </w:rPr>
        <w:t xml:space="preserve"> </w:t>
      </w:r>
      <w:r>
        <w:t>simbolių</w:t>
      </w:r>
      <w:r>
        <w:rPr>
          <w:spacing w:val="13"/>
        </w:rPr>
        <w:t xml:space="preserve"> </w:t>
      </w:r>
      <w:r>
        <w:t>lipdukas</w:t>
      </w:r>
      <w:r>
        <w:rPr>
          <w:spacing w:val="11"/>
        </w:rPr>
        <w:t xml:space="preserve"> </w:t>
      </w:r>
      <w:r>
        <w:t>ant</w:t>
      </w:r>
      <w:r>
        <w:rPr>
          <w:spacing w:val="13"/>
        </w:rPr>
        <w:t xml:space="preserve"> </w:t>
      </w:r>
      <w:r>
        <w:t>asfalto</w:t>
      </w:r>
      <w:r>
        <w:rPr>
          <w:spacing w:val="11"/>
        </w:rPr>
        <w:t xml:space="preserve"> </w:t>
      </w:r>
      <w:r>
        <w:t>su</w:t>
      </w:r>
      <w:r>
        <w:rPr>
          <w:spacing w:val="13"/>
        </w:rPr>
        <w:t xml:space="preserve"> </w:t>
      </w:r>
      <w:r>
        <w:t>įrengimo</w:t>
      </w:r>
      <w:r>
        <w:rPr>
          <w:spacing w:val="13"/>
        </w:rPr>
        <w:t xml:space="preserve"> </w:t>
      </w:r>
      <w:r>
        <w:t>darbais.</w:t>
      </w:r>
    </w:p>
    <w:p w14:paraId="663C15C8" w14:textId="7438129E" w:rsidR="00CD388F" w:rsidRDefault="007660AE" w:rsidP="008E0182">
      <w:pPr>
        <w:pStyle w:val="ListParagraph"/>
        <w:numPr>
          <w:ilvl w:val="0"/>
          <w:numId w:val="7"/>
        </w:numPr>
        <w:tabs>
          <w:tab w:val="left" w:pos="1080"/>
          <w:tab w:val="left" w:pos="1300"/>
        </w:tabs>
        <w:ind w:left="0" w:firstLine="432"/>
        <w:jc w:val="both"/>
      </w:pPr>
      <w:r>
        <w:rPr>
          <w:b/>
          <w:bCs/>
        </w:rPr>
        <w:t xml:space="preserve">Vertikaliųjų kelio ženklų įrengimas </w:t>
      </w:r>
      <w:r w:rsidR="00CD388F">
        <w:t>(įskaitant visus darbus, reikalingus atlikti keičiant ar įrengiant naują kelio ženklą):</w:t>
      </w:r>
    </w:p>
    <w:p w14:paraId="7148EB46" w14:textId="07EF9506" w:rsidR="003D71A3" w:rsidRDefault="003D71A3" w:rsidP="008E0182">
      <w:pPr>
        <w:pStyle w:val="ListParagraph"/>
        <w:numPr>
          <w:ilvl w:val="0"/>
          <w:numId w:val="9"/>
        </w:numPr>
        <w:tabs>
          <w:tab w:val="left" w:pos="630"/>
          <w:tab w:val="left" w:pos="1080"/>
        </w:tabs>
        <w:ind w:left="0" w:firstLine="432"/>
        <w:jc w:val="both"/>
      </w:pPr>
      <w:r>
        <w:t xml:space="preserve"> Vertikaliojo kelio ženklo skydas (standartiniai kelio ženklai, individualiai </w:t>
      </w:r>
      <w:r w:rsidR="00A775A5">
        <w:t xml:space="preserve">projektuojami </w:t>
      </w:r>
      <w:r>
        <w:t>kelio ženklai, sferiniai veidrodžiai);</w:t>
      </w:r>
    </w:p>
    <w:p w14:paraId="5FC0D461" w14:textId="4E857792" w:rsidR="00CD388F" w:rsidRDefault="002F1B58" w:rsidP="008E0182">
      <w:pPr>
        <w:pStyle w:val="ListParagraph"/>
        <w:numPr>
          <w:ilvl w:val="0"/>
          <w:numId w:val="9"/>
        </w:numPr>
        <w:tabs>
          <w:tab w:val="left" w:pos="630"/>
          <w:tab w:val="left" w:pos="1080"/>
        </w:tabs>
        <w:ind w:left="0" w:firstLine="432"/>
        <w:jc w:val="both"/>
      </w:pPr>
      <w:r>
        <w:t>Kelio ženklo / sferinio veidrodžio atramos su pamatu įrengimas / demontavimas;</w:t>
      </w:r>
    </w:p>
    <w:p w14:paraId="335F4B20" w14:textId="2AB3BABE" w:rsidR="00CD388F" w:rsidRDefault="002F1B58" w:rsidP="008E0182">
      <w:pPr>
        <w:pStyle w:val="ListParagraph"/>
        <w:numPr>
          <w:ilvl w:val="0"/>
          <w:numId w:val="9"/>
        </w:numPr>
        <w:tabs>
          <w:tab w:val="left" w:pos="630"/>
          <w:tab w:val="left" w:pos="1080"/>
        </w:tabs>
        <w:ind w:left="0" w:firstLine="432"/>
        <w:jc w:val="both"/>
      </w:pPr>
      <w:r>
        <w:t>Kelio ženklo skydo / sferinio veidrodžio montavimas / demontavimas;</w:t>
      </w:r>
    </w:p>
    <w:p w14:paraId="367D7F1D" w14:textId="7BC10BDE" w:rsidR="00754CA7" w:rsidRPr="00EF21FC" w:rsidRDefault="00754CA7" w:rsidP="008E0182">
      <w:pPr>
        <w:pStyle w:val="ListParagraph"/>
        <w:numPr>
          <w:ilvl w:val="0"/>
          <w:numId w:val="7"/>
        </w:numPr>
        <w:tabs>
          <w:tab w:val="left" w:pos="1080"/>
          <w:tab w:val="left" w:pos="1300"/>
        </w:tabs>
        <w:ind w:left="0" w:firstLine="432"/>
        <w:jc w:val="both"/>
        <w:rPr>
          <w:b/>
          <w:bCs/>
        </w:rPr>
      </w:pPr>
      <w:r w:rsidRPr="00EF21FC">
        <w:rPr>
          <w:b/>
          <w:bCs/>
        </w:rPr>
        <w:t>Saugaus eismo priemonių įrengimo darbai</w:t>
      </w:r>
      <w:r w:rsidR="002A4697">
        <w:rPr>
          <w:b/>
          <w:bCs/>
        </w:rPr>
        <w:t>*</w:t>
      </w:r>
      <w:r w:rsidRPr="00EF21FC">
        <w:rPr>
          <w:b/>
          <w:bCs/>
        </w:rPr>
        <w:t>:</w:t>
      </w:r>
    </w:p>
    <w:p w14:paraId="31433976" w14:textId="262F1CEE" w:rsidR="00434816" w:rsidRDefault="00FC72AE" w:rsidP="008E0182">
      <w:pPr>
        <w:pStyle w:val="ListParagraph"/>
        <w:numPr>
          <w:ilvl w:val="0"/>
          <w:numId w:val="10"/>
        </w:numPr>
        <w:tabs>
          <w:tab w:val="left" w:pos="630"/>
          <w:tab w:val="left" w:pos="1080"/>
        </w:tabs>
        <w:ind w:left="0" w:firstLine="432"/>
        <w:jc w:val="both"/>
      </w:pPr>
      <w:r>
        <w:t>G</w:t>
      </w:r>
      <w:r w:rsidRPr="00FC72AE">
        <w:t>reičio mažinimo kalneliai</w:t>
      </w:r>
      <w:r w:rsidR="00784BFD">
        <w:t xml:space="preserve"> </w:t>
      </w:r>
      <w:r w:rsidR="003D71A3">
        <w:t xml:space="preserve">(surenkami greičio mažinimo kalneliai, dalinės trapecijos formos kalneliai, iškiliosios pėsčiųjų perėjos) </w:t>
      </w:r>
      <w:r w:rsidR="00784BFD">
        <w:t>su įrengimo darbais</w:t>
      </w:r>
      <w:r w:rsidR="007660AE">
        <w:t>;</w:t>
      </w:r>
    </w:p>
    <w:p w14:paraId="3FB70B41" w14:textId="7C37350E" w:rsidR="00ED393E" w:rsidRDefault="00784BFD" w:rsidP="008E0182">
      <w:pPr>
        <w:pStyle w:val="ListParagraph"/>
        <w:numPr>
          <w:ilvl w:val="0"/>
          <w:numId w:val="10"/>
        </w:numPr>
        <w:tabs>
          <w:tab w:val="left" w:pos="630"/>
          <w:tab w:val="left" w:pos="1080"/>
        </w:tabs>
        <w:ind w:left="0" w:firstLine="432"/>
        <w:jc w:val="both"/>
      </w:pPr>
      <w:r>
        <w:t xml:space="preserve"> Plieninių kelio atitvarų įrengimas;</w:t>
      </w:r>
    </w:p>
    <w:p w14:paraId="601E7ACD" w14:textId="413F88BD" w:rsidR="00FC72AE" w:rsidRDefault="007660AE" w:rsidP="008E0182">
      <w:pPr>
        <w:pStyle w:val="ListParagraph"/>
        <w:numPr>
          <w:ilvl w:val="0"/>
          <w:numId w:val="10"/>
        </w:numPr>
        <w:tabs>
          <w:tab w:val="left" w:pos="630"/>
          <w:tab w:val="left" w:pos="1080"/>
        </w:tabs>
        <w:ind w:left="0" w:firstLine="432"/>
        <w:jc w:val="both"/>
      </w:pPr>
      <w:r>
        <w:t>Signalinių stulpelių įrengimas</w:t>
      </w:r>
      <w:r w:rsidR="00784BFD">
        <w:t>;</w:t>
      </w:r>
      <w:r w:rsidR="00402757">
        <w:t xml:space="preserve"> </w:t>
      </w:r>
    </w:p>
    <w:p w14:paraId="7CA4B38E" w14:textId="5A1A2C2A" w:rsidR="00AD0F7D" w:rsidRDefault="00784BFD" w:rsidP="008E0182">
      <w:pPr>
        <w:pStyle w:val="ListParagraph"/>
        <w:numPr>
          <w:ilvl w:val="0"/>
          <w:numId w:val="10"/>
        </w:numPr>
        <w:tabs>
          <w:tab w:val="left" w:pos="630"/>
          <w:tab w:val="left" w:pos="1080"/>
        </w:tabs>
        <w:ind w:left="0" w:firstLine="432"/>
        <w:jc w:val="both"/>
      </w:pPr>
      <w:r>
        <w:t>Pėsčiųjų – dviračių apsauginės tvorelės įrengimas;</w:t>
      </w:r>
    </w:p>
    <w:p w14:paraId="35671883" w14:textId="7B87E98D" w:rsidR="002A4697" w:rsidRDefault="002A4697" w:rsidP="008E0182">
      <w:pPr>
        <w:pStyle w:val="ListParagraph"/>
        <w:tabs>
          <w:tab w:val="left" w:pos="1080"/>
          <w:tab w:val="left" w:pos="1300"/>
        </w:tabs>
        <w:ind w:left="0" w:firstLine="432"/>
        <w:jc w:val="both"/>
      </w:pPr>
      <w:bookmarkStart w:id="4" w:name="_Hlk155273866"/>
      <w:r w:rsidRPr="009F171B">
        <w:t xml:space="preserve">*Šiuo pirkimu nėra galimybės įsigyti: </w:t>
      </w:r>
      <w:r w:rsidR="00AD0F7D" w:rsidRPr="009F171B">
        <w:t>s</w:t>
      </w:r>
      <w:r w:rsidRPr="009F171B">
        <w:t xml:space="preserve">augos salelių, žiedinių sankryžų, iškiliųjų sankryžų, želdinių, </w:t>
      </w:r>
      <w:r w:rsidR="00C75D57" w:rsidRPr="009F171B">
        <w:t>šviesoforo</w:t>
      </w:r>
      <w:r w:rsidR="00AD0F7D" w:rsidRPr="009F171B">
        <w:t>, elektroninių įrenginių</w:t>
      </w:r>
      <w:r w:rsidRPr="009F171B">
        <w:t xml:space="preserve"> įrengimų / pakeitimų darbų</w:t>
      </w:r>
      <w:r w:rsidR="009F171B" w:rsidRPr="009F171B">
        <w:t>.</w:t>
      </w:r>
    </w:p>
    <w:p w14:paraId="6EA53D31" w14:textId="4FC9BBD5" w:rsidR="00255F1E" w:rsidRPr="00B84013" w:rsidRDefault="00255F1E" w:rsidP="008E0182">
      <w:pPr>
        <w:pStyle w:val="ListParagraph"/>
        <w:tabs>
          <w:tab w:val="left" w:pos="1080"/>
          <w:tab w:val="left" w:pos="1300"/>
        </w:tabs>
        <w:ind w:left="0" w:firstLine="432"/>
        <w:jc w:val="both"/>
        <w:rPr>
          <w:b/>
          <w:bCs/>
        </w:rPr>
      </w:pPr>
      <w:r w:rsidRPr="00B84013">
        <w:rPr>
          <w:b/>
          <w:bCs/>
        </w:rPr>
        <w:t xml:space="preserve">2.5. pirkimas skaidomas į 3 (tris) kategorijas: </w:t>
      </w:r>
    </w:p>
    <w:p w14:paraId="0406989B" w14:textId="7C5B2ECE" w:rsidR="00255F1E" w:rsidRDefault="00255F1E" w:rsidP="008E0182">
      <w:pPr>
        <w:pStyle w:val="ListParagraph"/>
        <w:tabs>
          <w:tab w:val="left" w:pos="1080"/>
          <w:tab w:val="left" w:pos="1300"/>
        </w:tabs>
        <w:ind w:left="0" w:firstLine="432"/>
        <w:jc w:val="both"/>
      </w:pPr>
      <w:r>
        <w:t xml:space="preserve">i. Kelių horizontalusis ženklinimas, </w:t>
      </w:r>
      <w:r w:rsidR="007B7A92">
        <w:t>vertikaliųjų kelio ženklų</w:t>
      </w:r>
      <w:r>
        <w:t xml:space="preserve"> ir saugaus eismo priemonių įrengimas (kai darbų skaičiuojamoji kaina yra iki 29 999</w:t>
      </w:r>
      <w:r w:rsidR="00335008">
        <w:t>,99</w:t>
      </w:r>
      <w:r>
        <w:t xml:space="preserve"> Eur be PVM).</w:t>
      </w:r>
    </w:p>
    <w:p w14:paraId="0C19165A" w14:textId="1E371E26" w:rsidR="00255F1E" w:rsidRDefault="00255F1E" w:rsidP="008E0182">
      <w:pPr>
        <w:pStyle w:val="ListParagraph"/>
        <w:tabs>
          <w:tab w:val="left" w:pos="1080"/>
          <w:tab w:val="left" w:pos="1300"/>
        </w:tabs>
        <w:ind w:left="0" w:firstLine="432"/>
        <w:jc w:val="both"/>
      </w:pPr>
      <w:r>
        <w:t xml:space="preserve">ii. Kelių horizontalusis ženklinimas, </w:t>
      </w:r>
      <w:r w:rsidR="007B7A92">
        <w:t xml:space="preserve">vertikaliųjų kelio ženklų </w:t>
      </w:r>
      <w:r>
        <w:t>ir saugaus eismo priemonių įrengimas (kai darbų skaičiuojamoji kaina yra 30 000 – 99 999</w:t>
      </w:r>
      <w:r w:rsidR="00335008">
        <w:t>,99</w:t>
      </w:r>
      <w:r>
        <w:t xml:space="preserve"> Eur be PVM).</w:t>
      </w:r>
    </w:p>
    <w:p w14:paraId="4A8AC902" w14:textId="5CD78BD6" w:rsidR="00255F1E" w:rsidRPr="00F36B13" w:rsidRDefault="00255F1E" w:rsidP="008E0182">
      <w:pPr>
        <w:pStyle w:val="ListParagraph"/>
        <w:tabs>
          <w:tab w:val="left" w:pos="1080"/>
          <w:tab w:val="left" w:pos="1300"/>
        </w:tabs>
        <w:ind w:left="0" w:firstLine="432"/>
        <w:jc w:val="both"/>
      </w:pPr>
      <w:r>
        <w:t xml:space="preserve">iii. Kelių horizontalusis ženklinimas, </w:t>
      </w:r>
      <w:r w:rsidR="007B7A92">
        <w:t xml:space="preserve">vertikaliųjų kelio ženklų </w:t>
      </w:r>
      <w:r>
        <w:t>ir saugaus eismo priemonių įrengimas (kai darbų skaičiuojamoji kaina yra 100 000 Eur be PVM ir daugiau).</w:t>
      </w:r>
    </w:p>
    <w:bookmarkEnd w:id="4"/>
    <w:p w14:paraId="5D6AF8A0" w14:textId="77777777" w:rsidR="00896B61" w:rsidRDefault="00896B61" w:rsidP="008E0182">
      <w:pPr>
        <w:pStyle w:val="BodyText"/>
        <w:spacing w:before="1"/>
        <w:ind w:left="0" w:firstLine="432"/>
        <w:rPr>
          <w:sz w:val="23"/>
        </w:rPr>
      </w:pPr>
    </w:p>
    <w:p w14:paraId="6BD0FA33" w14:textId="5E1FAFCA" w:rsidR="00896B61" w:rsidRDefault="00E279C4" w:rsidP="008E0182">
      <w:pPr>
        <w:pStyle w:val="Heading1"/>
        <w:ind w:left="0" w:firstLine="432"/>
      </w:pPr>
      <w:r>
        <w:t>Horizontalusis kelių ženklinimas</w:t>
      </w:r>
    </w:p>
    <w:p w14:paraId="4B1B5BD4" w14:textId="77777777" w:rsidR="00896B61" w:rsidRDefault="00896B61" w:rsidP="008E0182">
      <w:pPr>
        <w:pStyle w:val="BodyText"/>
        <w:spacing w:before="1"/>
        <w:ind w:left="0" w:firstLine="432"/>
        <w:rPr>
          <w:b/>
          <w:sz w:val="23"/>
        </w:rPr>
      </w:pPr>
    </w:p>
    <w:p w14:paraId="292ACF21" w14:textId="725AF493" w:rsidR="00460A23" w:rsidRPr="00BF6CD5" w:rsidRDefault="004E0DAD" w:rsidP="008E0182">
      <w:pPr>
        <w:pStyle w:val="ListParagraph"/>
        <w:numPr>
          <w:ilvl w:val="0"/>
          <w:numId w:val="13"/>
        </w:numPr>
        <w:tabs>
          <w:tab w:val="left" w:pos="630"/>
          <w:tab w:val="left" w:pos="810"/>
          <w:tab w:val="left" w:pos="990"/>
          <w:tab w:val="left" w:pos="1125"/>
        </w:tabs>
        <w:spacing w:before="0" w:line="244" w:lineRule="auto"/>
        <w:ind w:left="0" w:firstLine="432"/>
        <w:jc w:val="both"/>
      </w:pPr>
      <w:r>
        <w:t>Horizontalaus</w:t>
      </w:r>
      <w:r w:rsidR="00460A23">
        <w:t xml:space="preserve"> kelių ženklinimo darbai turi būti atlikti vadovaujantis </w:t>
      </w:r>
      <w:r w:rsidR="00EA294E">
        <w:t xml:space="preserve">Lietuvos Respublikos Kelių įstatymu, Lietuvos </w:t>
      </w:r>
      <w:r w:rsidR="00035F43">
        <w:t>R</w:t>
      </w:r>
      <w:r w:rsidR="00EA294E">
        <w:t xml:space="preserve">espublikos Statybos įstatymu, </w:t>
      </w:r>
      <w:r w:rsidR="00682170">
        <w:t xml:space="preserve">statybos techniniais reglamentais, kelių techniniu reglamentu, </w:t>
      </w:r>
      <w:r w:rsidR="00460A23">
        <w:t>Lietuvos Respublikos susisiekimo ministro 2012-01-31 įsakymu Nr. 3-82 patvirtintomis Kelių horizontaliojo ženklinimo taisyklėmis, Lietuvos automobilių kelių direkcijos prie susisiekimo ministerijos direktoriaus 2012-11-16 įsakymu Nr. V-389 patvirtintomis Kelių ženklinimo medžiagų naudojimo ir ženklinimo įrengimo taisyklėmis ĮT ŽM 12</w:t>
      </w:r>
      <w:r w:rsidR="001B4BD4">
        <w:t xml:space="preserve"> (toliau – ĮT ŽM 12)</w:t>
      </w:r>
      <w:r w:rsidR="00460A23">
        <w:t xml:space="preserve">, Lietuvos automobilių kelių direkcijos prie susisiekimo ministerijos direktoriaus 2012-11-16 įsakymu Nr. V-390 patvirtintu Kelių ženklinimo medžiagų techninių reikalavimų aprašu TRA ŽM 12 ir kitais </w:t>
      </w:r>
      <w:r w:rsidR="00460A23" w:rsidRPr="00BF6CD5">
        <w:t>horizontalųjį kelių ženklinimą reglamentuojančiais teisės aktais</w:t>
      </w:r>
      <w:r w:rsidR="00481F53">
        <w:t xml:space="preserve"> (aktualiomis teisės aktų redakcijomis).</w:t>
      </w:r>
      <w:r w:rsidR="00460A23" w:rsidRPr="00BF6CD5">
        <w:t xml:space="preserve"> </w:t>
      </w:r>
    </w:p>
    <w:p w14:paraId="7B4672FA" w14:textId="040632DE" w:rsidR="00896B61" w:rsidRPr="00BF6CD5" w:rsidRDefault="00EE13F9" w:rsidP="008E0182">
      <w:pPr>
        <w:pStyle w:val="ListParagraph"/>
        <w:numPr>
          <w:ilvl w:val="0"/>
          <w:numId w:val="13"/>
        </w:numPr>
        <w:tabs>
          <w:tab w:val="left" w:pos="630"/>
          <w:tab w:val="left" w:pos="810"/>
          <w:tab w:val="left" w:pos="990"/>
        </w:tabs>
        <w:ind w:left="0" w:firstLine="432"/>
        <w:jc w:val="both"/>
      </w:pPr>
      <w:r>
        <w:t>Reikalavimai</w:t>
      </w:r>
      <w:r w:rsidRPr="00D34284">
        <w:rPr>
          <w:spacing w:val="19"/>
        </w:rPr>
        <w:t xml:space="preserve"> </w:t>
      </w:r>
      <w:r>
        <w:t>darbų</w:t>
      </w:r>
      <w:r w:rsidRPr="00D34284">
        <w:rPr>
          <w:spacing w:val="19"/>
        </w:rPr>
        <w:t xml:space="preserve"> </w:t>
      </w:r>
      <w:r>
        <w:t>kokybei</w:t>
      </w:r>
      <w:r w:rsidR="00BF6CD5">
        <w:t>:</w:t>
      </w:r>
    </w:p>
    <w:p w14:paraId="3406582D" w14:textId="74C9A927" w:rsidR="00F22D96" w:rsidRDefault="00F22D96" w:rsidP="008E0182">
      <w:pPr>
        <w:pStyle w:val="ListParagraph"/>
        <w:numPr>
          <w:ilvl w:val="1"/>
          <w:numId w:val="14"/>
        </w:numPr>
        <w:tabs>
          <w:tab w:val="left" w:pos="630"/>
          <w:tab w:val="left" w:pos="1166"/>
        </w:tabs>
        <w:spacing w:line="244" w:lineRule="auto"/>
        <w:ind w:left="0" w:firstLine="432"/>
        <w:jc w:val="both"/>
      </w:pPr>
      <w:r>
        <w:t xml:space="preserve">Ženklinimo </w:t>
      </w:r>
      <w:r w:rsidRPr="00BF6CD5">
        <w:t>darbai vykdomi tik užbaigus dangų taisymo darbus (išskyrus atvejus, kai užsakovas</w:t>
      </w:r>
      <w:r w:rsidRPr="00BF6CD5">
        <w:rPr>
          <w:spacing w:val="1"/>
        </w:rPr>
        <w:t xml:space="preserve"> </w:t>
      </w:r>
      <w:r w:rsidRPr="00BF6CD5">
        <w:t xml:space="preserve">suderina kitaip). </w:t>
      </w:r>
      <w:r w:rsidR="00CF1233">
        <w:t>Užsakovas informuoja Tiekėją apie darbų užbaigimo pabaigą</w:t>
      </w:r>
      <w:r w:rsidRPr="00BF6CD5">
        <w:t>. Tiekėjas darbus vykdyti gali tik gavęs</w:t>
      </w:r>
      <w:r w:rsidRPr="00BF6CD5">
        <w:rPr>
          <w:spacing w:val="1"/>
        </w:rPr>
        <w:t xml:space="preserve"> </w:t>
      </w:r>
      <w:r w:rsidRPr="00BF6CD5">
        <w:t>leidimą.</w:t>
      </w:r>
    </w:p>
    <w:p w14:paraId="3005D455" w14:textId="67FAA326" w:rsidR="00F22D96" w:rsidRDefault="00D6198E" w:rsidP="008E0182">
      <w:pPr>
        <w:pStyle w:val="ListParagraph"/>
        <w:numPr>
          <w:ilvl w:val="1"/>
          <w:numId w:val="14"/>
        </w:numPr>
        <w:tabs>
          <w:tab w:val="left" w:pos="630"/>
          <w:tab w:val="left" w:pos="1166"/>
        </w:tabs>
        <w:spacing w:line="244" w:lineRule="auto"/>
        <w:ind w:left="0" w:firstLine="432"/>
        <w:jc w:val="both"/>
      </w:pPr>
      <w:r w:rsidRPr="00D6198E">
        <w:t>Ženklinimo darbai atliekami tik nuvalytuose kelio (gatvės) ruožuose</w:t>
      </w:r>
      <w:r>
        <w:t>. U</w:t>
      </w:r>
      <w:r w:rsidR="00F22D96" w:rsidRPr="00BF6CD5">
        <w:t>ž ženklinamų kelio (gatvės) ruožų nuvalymą</w:t>
      </w:r>
      <w:r>
        <w:t xml:space="preserve"> yra atsakingas Užsakovas. Tiekėjas kelio (gatvės) ruožo valymo darbus atlieka tik tokia apimtimi, kuri nereikalauja papildomos valymo įrangos naudojimo</w:t>
      </w:r>
      <w:r w:rsidR="00187550">
        <w:t xml:space="preserve"> ir yra reikalinga ženklinimo darbams atlikti</w:t>
      </w:r>
      <w:r>
        <w:t>.</w:t>
      </w:r>
    </w:p>
    <w:p w14:paraId="171991BC" w14:textId="3C234473" w:rsidR="00BF6CD5" w:rsidRPr="00BF6CD5" w:rsidRDefault="00EE13F9" w:rsidP="008E0182">
      <w:pPr>
        <w:pStyle w:val="ListParagraph"/>
        <w:numPr>
          <w:ilvl w:val="1"/>
          <w:numId w:val="14"/>
        </w:numPr>
        <w:tabs>
          <w:tab w:val="left" w:pos="630"/>
          <w:tab w:val="left" w:pos="1166"/>
        </w:tabs>
        <w:spacing w:line="244" w:lineRule="auto"/>
        <w:ind w:left="0" w:firstLine="432"/>
        <w:jc w:val="both"/>
      </w:pPr>
      <w:r w:rsidRPr="00BF6CD5">
        <w:t>Ženklinimo linijų, simbolių ir kitų ženklinimų matmenys bei padėtis važiuojamojoje dalyje turi</w:t>
      </w:r>
      <w:r w:rsidRPr="00BF6CD5">
        <w:rPr>
          <w:spacing w:val="1"/>
        </w:rPr>
        <w:t xml:space="preserve"> </w:t>
      </w:r>
      <w:r w:rsidRPr="00BF6CD5">
        <w:t>atitikti Kelių (gatvių) horizontaliojo ženklinimo taisyklių (KŽT) reikalavimus bei ženklinimo projektus ar</w:t>
      </w:r>
      <w:r w:rsidRPr="00BF6CD5">
        <w:rPr>
          <w:spacing w:val="1"/>
        </w:rPr>
        <w:t xml:space="preserve"> </w:t>
      </w:r>
      <w:r w:rsidRPr="00BF6CD5">
        <w:t>schemas.</w:t>
      </w:r>
      <w:r w:rsidRPr="00BF6CD5">
        <w:rPr>
          <w:spacing w:val="1"/>
        </w:rPr>
        <w:t xml:space="preserve"> </w:t>
      </w:r>
    </w:p>
    <w:p w14:paraId="5433A18F" w14:textId="77777777" w:rsidR="00F22D96" w:rsidRDefault="00EE13F9" w:rsidP="008E0182">
      <w:pPr>
        <w:pStyle w:val="ListParagraph"/>
        <w:numPr>
          <w:ilvl w:val="1"/>
          <w:numId w:val="14"/>
        </w:numPr>
        <w:tabs>
          <w:tab w:val="left" w:pos="630"/>
          <w:tab w:val="left" w:pos="1166"/>
        </w:tabs>
        <w:spacing w:line="244" w:lineRule="auto"/>
        <w:ind w:left="0" w:firstLine="432"/>
        <w:jc w:val="both"/>
      </w:pPr>
      <w:r w:rsidRPr="00BF6CD5">
        <w:t>Horizontalusis ženklinimas atnaujinamas toks, koks jis yra, jeigu dėl to nekyla pavojaus eismo</w:t>
      </w:r>
      <w:r w:rsidRPr="00BF6CD5">
        <w:rPr>
          <w:spacing w:val="1"/>
        </w:rPr>
        <w:t xml:space="preserve"> </w:t>
      </w:r>
      <w:r w:rsidRPr="00BF6CD5">
        <w:t>saugumui.</w:t>
      </w:r>
      <w:r w:rsidRPr="00BF6CD5">
        <w:rPr>
          <w:spacing w:val="1"/>
        </w:rPr>
        <w:t xml:space="preserve"> </w:t>
      </w:r>
      <w:r w:rsidRPr="00BF6CD5">
        <w:t>Esamas</w:t>
      </w:r>
      <w:r w:rsidRPr="00BF6CD5">
        <w:rPr>
          <w:spacing w:val="1"/>
        </w:rPr>
        <w:t xml:space="preserve"> </w:t>
      </w:r>
      <w:r w:rsidRPr="00BF6CD5">
        <w:t>ženklinimas</w:t>
      </w:r>
      <w:r w:rsidRPr="00BF6CD5">
        <w:rPr>
          <w:spacing w:val="1"/>
        </w:rPr>
        <w:t xml:space="preserve"> </w:t>
      </w:r>
      <w:r w:rsidRPr="00BF6CD5">
        <w:t>atnaujinamas</w:t>
      </w:r>
      <w:r w:rsidRPr="00BF6CD5">
        <w:rPr>
          <w:spacing w:val="1"/>
        </w:rPr>
        <w:t xml:space="preserve"> </w:t>
      </w:r>
      <w:r w:rsidRPr="00BF6CD5">
        <w:t>vadovaujantis</w:t>
      </w:r>
      <w:r w:rsidRPr="00BF6CD5">
        <w:rPr>
          <w:spacing w:val="1"/>
        </w:rPr>
        <w:t xml:space="preserve"> </w:t>
      </w:r>
      <w:r w:rsidRPr="00BF6CD5">
        <w:t>Kelių</w:t>
      </w:r>
      <w:r w:rsidRPr="00BF6CD5">
        <w:rPr>
          <w:spacing w:val="1"/>
        </w:rPr>
        <w:t xml:space="preserve"> </w:t>
      </w:r>
      <w:r w:rsidRPr="00BF6CD5">
        <w:t>(gatvių)</w:t>
      </w:r>
      <w:r w:rsidRPr="00BF6CD5">
        <w:rPr>
          <w:spacing w:val="1"/>
        </w:rPr>
        <w:t xml:space="preserve"> </w:t>
      </w:r>
      <w:r w:rsidRPr="00BF6CD5">
        <w:t>horizontaliojo</w:t>
      </w:r>
      <w:r w:rsidRPr="00BF6CD5">
        <w:rPr>
          <w:spacing w:val="1"/>
        </w:rPr>
        <w:t xml:space="preserve"> </w:t>
      </w:r>
      <w:r w:rsidRPr="00BF6CD5">
        <w:t>ženklinimo</w:t>
      </w:r>
      <w:r w:rsidRPr="00BF6CD5">
        <w:rPr>
          <w:spacing w:val="1"/>
        </w:rPr>
        <w:t xml:space="preserve"> </w:t>
      </w:r>
      <w:r w:rsidRPr="00BF6CD5">
        <w:t>taisyklėmis.</w:t>
      </w:r>
    </w:p>
    <w:p w14:paraId="091C1952" w14:textId="77777777" w:rsidR="00F22D96" w:rsidRDefault="00F22D96" w:rsidP="008E0182">
      <w:pPr>
        <w:pStyle w:val="ListParagraph"/>
        <w:numPr>
          <w:ilvl w:val="1"/>
          <w:numId w:val="14"/>
        </w:numPr>
        <w:tabs>
          <w:tab w:val="left" w:pos="630"/>
          <w:tab w:val="left" w:pos="1166"/>
        </w:tabs>
        <w:spacing w:line="244" w:lineRule="auto"/>
        <w:ind w:left="0" w:firstLine="432"/>
        <w:jc w:val="both"/>
      </w:pPr>
      <w:r w:rsidRPr="00BF6CD5">
        <w:t>Naudotas ženklinimas atnaujinamas tokiomis pačiomis ženklinimo medžiagomis. Esant būtinybei</w:t>
      </w:r>
      <w:r w:rsidRPr="00F22D96">
        <w:rPr>
          <w:spacing w:val="1"/>
        </w:rPr>
        <w:t xml:space="preserve"> </w:t>
      </w:r>
      <w:r w:rsidRPr="00BF6CD5">
        <w:t>atnaujinti</w:t>
      </w:r>
      <w:r w:rsidRPr="00F22D96">
        <w:rPr>
          <w:spacing w:val="21"/>
        </w:rPr>
        <w:t xml:space="preserve"> </w:t>
      </w:r>
      <w:r w:rsidRPr="00BF6CD5">
        <w:t>naudotą</w:t>
      </w:r>
      <w:r w:rsidRPr="00F22D96">
        <w:rPr>
          <w:spacing w:val="15"/>
        </w:rPr>
        <w:t xml:space="preserve"> </w:t>
      </w:r>
      <w:r w:rsidRPr="00BF6CD5">
        <w:t>ženklinimą</w:t>
      </w:r>
      <w:r w:rsidRPr="00F22D96">
        <w:rPr>
          <w:spacing w:val="19"/>
        </w:rPr>
        <w:t xml:space="preserve"> </w:t>
      </w:r>
      <w:r w:rsidRPr="00BF6CD5">
        <w:t>kitos</w:t>
      </w:r>
      <w:r w:rsidRPr="00F22D96">
        <w:rPr>
          <w:spacing w:val="17"/>
        </w:rPr>
        <w:t xml:space="preserve"> </w:t>
      </w:r>
      <w:r w:rsidRPr="00BF6CD5">
        <w:t>rūšies</w:t>
      </w:r>
      <w:r w:rsidRPr="00F22D96">
        <w:rPr>
          <w:spacing w:val="17"/>
        </w:rPr>
        <w:t xml:space="preserve"> </w:t>
      </w:r>
      <w:r w:rsidRPr="00BF6CD5">
        <w:t>medžiagomis,</w:t>
      </w:r>
      <w:r w:rsidRPr="00F22D96">
        <w:rPr>
          <w:spacing w:val="17"/>
        </w:rPr>
        <w:t xml:space="preserve"> </w:t>
      </w:r>
      <w:r w:rsidRPr="00BF6CD5">
        <w:t>tai</w:t>
      </w:r>
      <w:r w:rsidRPr="00F22D96">
        <w:rPr>
          <w:spacing w:val="20"/>
        </w:rPr>
        <w:t xml:space="preserve"> </w:t>
      </w:r>
      <w:r w:rsidRPr="00BF6CD5">
        <w:t>nurodoma</w:t>
      </w:r>
      <w:r w:rsidRPr="00F22D96">
        <w:rPr>
          <w:spacing w:val="21"/>
        </w:rPr>
        <w:t xml:space="preserve"> </w:t>
      </w:r>
      <w:r w:rsidRPr="00BF6CD5">
        <w:t>pas</w:t>
      </w:r>
      <w:r w:rsidRPr="00F22D96">
        <w:rPr>
          <w:spacing w:val="15"/>
        </w:rPr>
        <w:t xml:space="preserve"> </w:t>
      </w:r>
      <w:r w:rsidRPr="00BF6CD5">
        <w:t>užsakovą</w:t>
      </w:r>
      <w:r w:rsidRPr="00F22D96">
        <w:rPr>
          <w:spacing w:val="21"/>
        </w:rPr>
        <w:t xml:space="preserve"> </w:t>
      </w:r>
      <w:r w:rsidRPr="00BF6CD5">
        <w:t>patvirtintame</w:t>
      </w:r>
      <w:r w:rsidRPr="00F22D96">
        <w:rPr>
          <w:spacing w:val="15"/>
        </w:rPr>
        <w:t xml:space="preserve"> </w:t>
      </w:r>
      <w:r w:rsidRPr="00BF6CD5">
        <w:t>protokole.</w:t>
      </w:r>
    </w:p>
    <w:p w14:paraId="68E1DE8A" w14:textId="77777777" w:rsidR="00F22D96" w:rsidRDefault="00EE13F9" w:rsidP="008E0182">
      <w:pPr>
        <w:pStyle w:val="ListParagraph"/>
        <w:numPr>
          <w:ilvl w:val="1"/>
          <w:numId w:val="14"/>
        </w:numPr>
        <w:tabs>
          <w:tab w:val="left" w:pos="630"/>
          <w:tab w:val="left" w:pos="1166"/>
        </w:tabs>
        <w:spacing w:line="244" w:lineRule="auto"/>
        <w:ind w:left="0" w:firstLine="432"/>
        <w:jc w:val="both"/>
      </w:pPr>
      <w:r w:rsidRPr="00BF6CD5">
        <w:t>Jei</w:t>
      </w:r>
      <w:r w:rsidRPr="00F22D96">
        <w:rPr>
          <w:spacing w:val="39"/>
        </w:rPr>
        <w:t xml:space="preserve"> </w:t>
      </w:r>
      <w:r w:rsidRPr="00BF6CD5">
        <w:t>ženklinimas</w:t>
      </w:r>
      <w:r w:rsidRPr="00F22D96">
        <w:rPr>
          <w:spacing w:val="42"/>
        </w:rPr>
        <w:t xml:space="preserve"> </w:t>
      </w:r>
      <w:r w:rsidRPr="00BF6CD5">
        <w:t>bus</w:t>
      </w:r>
      <w:r w:rsidRPr="00F22D96">
        <w:rPr>
          <w:spacing w:val="35"/>
        </w:rPr>
        <w:t xml:space="preserve"> </w:t>
      </w:r>
      <w:r w:rsidRPr="00BF6CD5">
        <w:t>atliktas</w:t>
      </w:r>
      <w:r w:rsidRPr="00F22D96">
        <w:rPr>
          <w:spacing w:val="36"/>
        </w:rPr>
        <w:t xml:space="preserve"> </w:t>
      </w:r>
      <w:r w:rsidRPr="00BF6CD5">
        <w:t>su</w:t>
      </w:r>
      <w:r w:rsidRPr="00F22D96">
        <w:rPr>
          <w:spacing w:val="42"/>
        </w:rPr>
        <w:t xml:space="preserve"> </w:t>
      </w:r>
      <w:r w:rsidRPr="00BF6CD5">
        <w:t>nesuderintomis</w:t>
      </w:r>
      <w:r w:rsidRPr="00F22D96">
        <w:rPr>
          <w:spacing w:val="35"/>
        </w:rPr>
        <w:t xml:space="preserve"> </w:t>
      </w:r>
      <w:r w:rsidRPr="00BF6CD5">
        <w:t>su</w:t>
      </w:r>
      <w:r w:rsidRPr="00F22D96">
        <w:rPr>
          <w:spacing w:val="36"/>
        </w:rPr>
        <w:t xml:space="preserve"> </w:t>
      </w:r>
      <w:r w:rsidRPr="00BF6CD5">
        <w:t>užsakovu</w:t>
      </w:r>
      <w:r w:rsidRPr="00F22D96">
        <w:rPr>
          <w:spacing w:val="42"/>
        </w:rPr>
        <w:t xml:space="preserve"> </w:t>
      </w:r>
      <w:r w:rsidRPr="00BF6CD5">
        <w:t>medžiagomis</w:t>
      </w:r>
      <w:r w:rsidRPr="00F22D96">
        <w:rPr>
          <w:spacing w:val="38"/>
        </w:rPr>
        <w:t xml:space="preserve"> </w:t>
      </w:r>
      <w:r w:rsidRPr="00BF6CD5">
        <w:t>už</w:t>
      </w:r>
      <w:r w:rsidRPr="00F22D96">
        <w:rPr>
          <w:spacing w:val="38"/>
        </w:rPr>
        <w:t xml:space="preserve"> </w:t>
      </w:r>
      <w:r w:rsidRPr="00BF6CD5">
        <w:t>paženklintus</w:t>
      </w:r>
      <w:r w:rsidRPr="00F22D96">
        <w:rPr>
          <w:spacing w:val="36"/>
        </w:rPr>
        <w:t xml:space="preserve"> </w:t>
      </w:r>
      <w:r w:rsidRPr="00BF6CD5">
        <w:t>kelių</w:t>
      </w:r>
      <w:r w:rsidRPr="00F22D96">
        <w:rPr>
          <w:spacing w:val="-52"/>
        </w:rPr>
        <w:t xml:space="preserve"> </w:t>
      </w:r>
      <w:r w:rsidR="004A72A3" w:rsidRPr="00F22D96">
        <w:rPr>
          <w:spacing w:val="-52"/>
        </w:rPr>
        <w:t xml:space="preserve"> </w:t>
      </w:r>
      <w:r w:rsidR="00F22D96" w:rsidRPr="00F22D96">
        <w:rPr>
          <w:spacing w:val="-52"/>
        </w:rPr>
        <w:t xml:space="preserve"> </w:t>
      </w:r>
      <w:r w:rsidR="004A72A3" w:rsidRPr="00F22D96">
        <w:rPr>
          <w:spacing w:val="-52"/>
        </w:rPr>
        <w:t xml:space="preserve"> </w:t>
      </w:r>
      <w:r w:rsidR="00F22D96">
        <w:t xml:space="preserve"> (gatvių)</w:t>
      </w:r>
      <w:r w:rsidRPr="00F22D96">
        <w:rPr>
          <w:spacing w:val="3"/>
        </w:rPr>
        <w:t xml:space="preserve"> </w:t>
      </w:r>
      <w:r w:rsidRPr="00BF6CD5">
        <w:t>ruožus</w:t>
      </w:r>
      <w:r w:rsidRPr="00F22D96">
        <w:rPr>
          <w:spacing w:val="3"/>
        </w:rPr>
        <w:t xml:space="preserve"> </w:t>
      </w:r>
      <w:r w:rsidRPr="00BF6CD5">
        <w:t>nebus</w:t>
      </w:r>
      <w:r w:rsidRPr="00F22D96">
        <w:rPr>
          <w:spacing w:val="2"/>
        </w:rPr>
        <w:t xml:space="preserve"> </w:t>
      </w:r>
      <w:r w:rsidRPr="00BF6CD5">
        <w:t>mokama.</w:t>
      </w:r>
    </w:p>
    <w:p w14:paraId="7ABEF961" w14:textId="6F624FCE" w:rsidR="00D6198E" w:rsidRDefault="00EE13F9" w:rsidP="008E0182">
      <w:pPr>
        <w:pStyle w:val="ListParagraph"/>
        <w:numPr>
          <w:ilvl w:val="1"/>
          <w:numId w:val="14"/>
        </w:numPr>
        <w:tabs>
          <w:tab w:val="left" w:pos="630"/>
          <w:tab w:val="left" w:pos="1166"/>
        </w:tabs>
        <w:spacing w:line="244" w:lineRule="auto"/>
        <w:ind w:left="0" w:firstLine="432"/>
        <w:jc w:val="both"/>
      </w:pPr>
      <w:r w:rsidRPr="00F22D96">
        <w:rPr>
          <w:spacing w:val="1"/>
        </w:rPr>
        <w:t xml:space="preserve"> </w:t>
      </w:r>
      <w:r w:rsidR="00D6198E" w:rsidRPr="00C86638">
        <w:rPr>
          <w:spacing w:val="1"/>
          <w:highlight w:val="yellow"/>
        </w:rPr>
        <w:t xml:space="preserve">Tiekėjas savo lėšomis turi </w:t>
      </w:r>
      <w:r w:rsidRPr="00C86638">
        <w:rPr>
          <w:highlight w:val="yellow"/>
        </w:rPr>
        <w:t>pataisyti</w:t>
      </w:r>
      <w:r w:rsidRPr="00C86638">
        <w:rPr>
          <w:spacing w:val="1"/>
          <w:highlight w:val="yellow"/>
        </w:rPr>
        <w:t xml:space="preserve"> </w:t>
      </w:r>
      <w:r w:rsidRPr="00C86638">
        <w:rPr>
          <w:highlight w:val="yellow"/>
        </w:rPr>
        <w:t>ženklinimą,</w:t>
      </w:r>
      <w:r w:rsidRPr="00C86638">
        <w:rPr>
          <w:spacing w:val="1"/>
          <w:highlight w:val="yellow"/>
        </w:rPr>
        <w:t xml:space="preserve"> </w:t>
      </w:r>
      <w:r w:rsidR="00D6198E" w:rsidRPr="00C86638">
        <w:rPr>
          <w:highlight w:val="yellow"/>
        </w:rPr>
        <w:t>jei</w:t>
      </w:r>
      <w:r w:rsidR="00D6198E" w:rsidRPr="00C86638">
        <w:rPr>
          <w:spacing w:val="1"/>
          <w:highlight w:val="yellow"/>
        </w:rPr>
        <w:t>gu Tiekėjo atlikti ženklinimo darbai</w:t>
      </w:r>
      <w:r w:rsidRPr="00C86638">
        <w:rPr>
          <w:spacing w:val="1"/>
          <w:highlight w:val="yellow"/>
        </w:rPr>
        <w:t xml:space="preserve"> </w:t>
      </w:r>
      <w:r w:rsidRPr="00C86638">
        <w:rPr>
          <w:highlight w:val="yellow"/>
        </w:rPr>
        <w:t>neatitinka</w:t>
      </w:r>
      <w:r w:rsidRPr="00C86638">
        <w:rPr>
          <w:spacing w:val="55"/>
          <w:highlight w:val="yellow"/>
        </w:rPr>
        <w:t xml:space="preserve"> </w:t>
      </w:r>
      <w:r w:rsidRPr="00C86638">
        <w:rPr>
          <w:highlight w:val="yellow"/>
        </w:rPr>
        <w:t>su</w:t>
      </w:r>
      <w:r w:rsidRPr="00C86638">
        <w:rPr>
          <w:spacing w:val="1"/>
          <w:highlight w:val="yellow"/>
        </w:rPr>
        <w:t xml:space="preserve"> </w:t>
      </w:r>
      <w:r w:rsidRPr="00C86638">
        <w:rPr>
          <w:highlight w:val="yellow"/>
        </w:rPr>
        <w:t>perkančiąja organizacija užsakymo metu suderintos ženklinimo schemos</w:t>
      </w:r>
      <w:r w:rsidR="00D6198E">
        <w:t>.</w:t>
      </w:r>
      <w:r w:rsidRPr="00BF6CD5">
        <w:t xml:space="preserve"> </w:t>
      </w:r>
    </w:p>
    <w:p w14:paraId="62C80DF2" w14:textId="57BAC9A6" w:rsidR="00BF6CD5" w:rsidRPr="00D6539F" w:rsidRDefault="00D6198E" w:rsidP="008E0182">
      <w:pPr>
        <w:pStyle w:val="ListParagraph"/>
        <w:numPr>
          <w:ilvl w:val="1"/>
          <w:numId w:val="14"/>
        </w:numPr>
        <w:tabs>
          <w:tab w:val="left" w:pos="630"/>
          <w:tab w:val="left" w:pos="1166"/>
        </w:tabs>
        <w:spacing w:line="244" w:lineRule="auto"/>
        <w:ind w:left="0" w:firstLine="432"/>
        <w:jc w:val="both"/>
      </w:pPr>
      <w:r>
        <w:t xml:space="preserve">Senojo ženklinimo šalinimo darbai turi būti atliekami taip, </w:t>
      </w:r>
      <w:r w:rsidR="00EE13F9" w:rsidRPr="00BF6CD5">
        <w:t>kad būtų kuo</w:t>
      </w:r>
      <w:r w:rsidR="00EE13F9" w:rsidRPr="00F22D96">
        <w:rPr>
          <w:spacing w:val="1"/>
        </w:rPr>
        <w:t xml:space="preserve"> </w:t>
      </w:r>
      <w:r w:rsidR="00EE13F9" w:rsidRPr="00BF6CD5">
        <w:t xml:space="preserve">mažiau pažeidžiamas gatvės </w:t>
      </w:r>
      <w:r w:rsidR="00EE13F9" w:rsidRPr="00BF6CD5">
        <w:lastRenderedPageBreak/>
        <w:t xml:space="preserve">dangos </w:t>
      </w:r>
      <w:r w:rsidR="00EE13F9" w:rsidRPr="00D6539F">
        <w:t>viršutinis sluoksnis. Naikinant ženklinimą frezavimo gylis turi būti ne</w:t>
      </w:r>
      <w:r w:rsidR="00EE13F9" w:rsidRPr="00D6539F">
        <w:rPr>
          <w:spacing w:val="1"/>
        </w:rPr>
        <w:t xml:space="preserve"> </w:t>
      </w:r>
      <w:r w:rsidR="00EE13F9" w:rsidRPr="00D6539F">
        <w:t>didesnis kaip 3 mm. Draudžiama ženklinimo panaikinimui</w:t>
      </w:r>
      <w:r w:rsidR="00EE13F9" w:rsidRPr="00D6539F">
        <w:rPr>
          <w:spacing w:val="1"/>
        </w:rPr>
        <w:t xml:space="preserve"> </w:t>
      </w:r>
      <w:r w:rsidR="00EE13F9" w:rsidRPr="00D6539F">
        <w:t>naudoti chemines medžiagas</w:t>
      </w:r>
      <w:r w:rsidR="00EE13F9" w:rsidRPr="00D6539F">
        <w:rPr>
          <w:spacing w:val="1"/>
        </w:rPr>
        <w:t xml:space="preserve"> </w:t>
      </w:r>
      <w:r w:rsidR="00EE13F9" w:rsidRPr="00D6539F">
        <w:t>(tirpiklius, dažus), ženklinimą galima panaikinti</w:t>
      </w:r>
      <w:r w:rsidR="00EE13F9" w:rsidRPr="00D6539F">
        <w:rPr>
          <w:spacing w:val="55"/>
        </w:rPr>
        <w:t xml:space="preserve"> </w:t>
      </w:r>
      <w:r w:rsidR="00EE13F9" w:rsidRPr="00D6539F">
        <w:t>tik mechanizuotu nutrynimo</w:t>
      </w:r>
      <w:r w:rsidR="00EE13F9" w:rsidRPr="00D6539F">
        <w:rPr>
          <w:spacing w:val="1"/>
        </w:rPr>
        <w:t xml:space="preserve"> </w:t>
      </w:r>
      <w:r w:rsidR="00EE13F9" w:rsidRPr="00D6539F">
        <w:t>būdu</w:t>
      </w:r>
      <w:r w:rsidR="00EE13F9" w:rsidRPr="00D6539F">
        <w:rPr>
          <w:spacing w:val="8"/>
        </w:rPr>
        <w:t xml:space="preserve"> </w:t>
      </w:r>
      <w:r w:rsidR="00EE13F9" w:rsidRPr="00D6539F">
        <w:t>ar</w:t>
      </w:r>
      <w:r w:rsidR="00EE13F9" w:rsidRPr="00D6539F">
        <w:rPr>
          <w:spacing w:val="9"/>
        </w:rPr>
        <w:t xml:space="preserve"> </w:t>
      </w:r>
      <w:r w:rsidR="00EE13F9" w:rsidRPr="00D6539F">
        <w:t>aukšto</w:t>
      </w:r>
      <w:r w:rsidR="00EE13F9" w:rsidRPr="00D6539F">
        <w:rPr>
          <w:spacing w:val="8"/>
        </w:rPr>
        <w:t xml:space="preserve"> </w:t>
      </w:r>
      <w:r w:rsidR="00EE13F9" w:rsidRPr="00D6539F">
        <w:t>slėgio</w:t>
      </w:r>
      <w:r w:rsidR="00EE13F9" w:rsidRPr="00D6539F">
        <w:rPr>
          <w:spacing w:val="12"/>
        </w:rPr>
        <w:t xml:space="preserve"> </w:t>
      </w:r>
      <w:r w:rsidR="00EE13F9" w:rsidRPr="00D6539F">
        <w:t>vandens</w:t>
      </w:r>
      <w:r w:rsidR="00EE13F9" w:rsidRPr="00D6539F">
        <w:rPr>
          <w:spacing w:val="6"/>
        </w:rPr>
        <w:t xml:space="preserve"> </w:t>
      </w:r>
      <w:r w:rsidR="00EE13F9" w:rsidRPr="00D6539F">
        <w:t>srovės</w:t>
      </w:r>
      <w:r w:rsidR="00EE13F9" w:rsidRPr="00D6539F">
        <w:rPr>
          <w:spacing w:val="9"/>
        </w:rPr>
        <w:t xml:space="preserve"> </w:t>
      </w:r>
      <w:r w:rsidR="00EE13F9" w:rsidRPr="00D6539F">
        <w:t>technologija.</w:t>
      </w:r>
      <w:r w:rsidR="00EE13F9" w:rsidRPr="00D6539F">
        <w:rPr>
          <w:spacing w:val="14"/>
        </w:rPr>
        <w:t xml:space="preserve"> </w:t>
      </w:r>
    </w:p>
    <w:p w14:paraId="6E558D19" w14:textId="77777777" w:rsidR="00BF6CD5" w:rsidRPr="00D6539F" w:rsidRDefault="00EE13F9" w:rsidP="008E0182">
      <w:pPr>
        <w:pStyle w:val="ListParagraph"/>
        <w:numPr>
          <w:ilvl w:val="0"/>
          <w:numId w:val="13"/>
        </w:numPr>
        <w:tabs>
          <w:tab w:val="left" w:pos="630"/>
          <w:tab w:val="left" w:pos="900"/>
        </w:tabs>
        <w:spacing w:line="244" w:lineRule="auto"/>
        <w:ind w:left="0" w:firstLine="432"/>
        <w:jc w:val="both"/>
        <w:rPr>
          <w:b/>
          <w:bCs/>
        </w:rPr>
      </w:pPr>
      <w:r w:rsidRPr="00D6539F">
        <w:rPr>
          <w:b/>
          <w:bCs/>
        </w:rPr>
        <w:t>Reikalavimai</w:t>
      </w:r>
      <w:r w:rsidRPr="00D6539F">
        <w:rPr>
          <w:b/>
          <w:bCs/>
          <w:spacing w:val="12"/>
        </w:rPr>
        <w:t xml:space="preserve"> </w:t>
      </w:r>
      <w:r w:rsidRPr="00D6539F">
        <w:rPr>
          <w:b/>
          <w:bCs/>
        </w:rPr>
        <w:t>darbų</w:t>
      </w:r>
      <w:r w:rsidRPr="00D6539F">
        <w:rPr>
          <w:b/>
          <w:bCs/>
          <w:spacing w:val="8"/>
        </w:rPr>
        <w:t xml:space="preserve"> </w:t>
      </w:r>
      <w:r w:rsidRPr="00D6539F">
        <w:rPr>
          <w:b/>
          <w:bCs/>
        </w:rPr>
        <w:t>kontrolei</w:t>
      </w:r>
      <w:r w:rsidR="00BF6CD5" w:rsidRPr="00D6539F">
        <w:rPr>
          <w:b/>
          <w:bCs/>
        </w:rPr>
        <w:t xml:space="preserve">: </w:t>
      </w:r>
    </w:p>
    <w:p w14:paraId="3734426A" w14:textId="4F1344BD" w:rsidR="00BF6CD5" w:rsidRDefault="00EE13F9" w:rsidP="008E0182">
      <w:pPr>
        <w:pStyle w:val="ListParagraph"/>
        <w:numPr>
          <w:ilvl w:val="0"/>
          <w:numId w:val="16"/>
        </w:numPr>
        <w:tabs>
          <w:tab w:val="left" w:pos="630"/>
          <w:tab w:val="left" w:pos="900"/>
        </w:tabs>
        <w:spacing w:line="244" w:lineRule="auto"/>
        <w:ind w:left="0" w:firstLine="432"/>
        <w:jc w:val="both"/>
      </w:pPr>
      <w:r w:rsidRPr="00D6539F">
        <w:t>Tiekėjas</w:t>
      </w:r>
      <w:r w:rsidRPr="00D6539F">
        <w:rPr>
          <w:spacing w:val="1"/>
        </w:rPr>
        <w:t xml:space="preserve"> </w:t>
      </w:r>
      <w:r w:rsidRPr="00D6539F">
        <w:t>turi</w:t>
      </w:r>
      <w:r w:rsidRPr="00D6539F">
        <w:rPr>
          <w:spacing w:val="1"/>
        </w:rPr>
        <w:t xml:space="preserve"> </w:t>
      </w:r>
      <w:r w:rsidRPr="00D6539F">
        <w:t>atlikti</w:t>
      </w:r>
      <w:r w:rsidRPr="00D6539F">
        <w:rPr>
          <w:spacing w:val="1"/>
        </w:rPr>
        <w:t xml:space="preserve"> </w:t>
      </w:r>
      <w:r w:rsidRPr="00D6539F">
        <w:t>vidinės</w:t>
      </w:r>
      <w:r w:rsidRPr="00D6539F">
        <w:rPr>
          <w:spacing w:val="1"/>
        </w:rPr>
        <w:t xml:space="preserve"> </w:t>
      </w:r>
      <w:r w:rsidRPr="00D6539F">
        <w:t>kontrolės</w:t>
      </w:r>
      <w:r w:rsidRPr="00D6539F">
        <w:rPr>
          <w:spacing w:val="1"/>
        </w:rPr>
        <w:t xml:space="preserve"> </w:t>
      </w:r>
      <w:r w:rsidR="00663CA4">
        <w:t xml:space="preserve">bandymus (darbų atlikimo metu ir užbaigus darbus), kaip tai apibrėžiama </w:t>
      </w:r>
      <w:r w:rsidR="00187550">
        <w:t>ĮT ŽM 12</w:t>
      </w:r>
      <w:r w:rsidRPr="00D6539F">
        <w:t>.</w:t>
      </w:r>
      <w:r w:rsidRPr="00D6539F">
        <w:rPr>
          <w:spacing w:val="27"/>
        </w:rPr>
        <w:t xml:space="preserve"> </w:t>
      </w:r>
      <w:r w:rsidRPr="00D6539F">
        <w:t>Vidinės</w:t>
      </w:r>
      <w:r w:rsidRPr="00D6539F">
        <w:rPr>
          <w:spacing w:val="25"/>
        </w:rPr>
        <w:t xml:space="preserve"> </w:t>
      </w:r>
      <w:r w:rsidRPr="00D6539F">
        <w:t>kontrolės</w:t>
      </w:r>
      <w:r w:rsidRPr="00D6539F">
        <w:rPr>
          <w:spacing w:val="27"/>
        </w:rPr>
        <w:t xml:space="preserve"> </w:t>
      </w:r>
      <w:r w:rsidRPr="00D6539F">
        <w:t>bandymus</w:t>
      </w:r>
      <w:r w:rsidRPr="00D6539F">
        <w:rPr>
          <w:spacing w:val="28"/>
        </w:rPr>
        <w:t xml:space="preserve"> </w:t>
      </w:r>
      <w:r w:rsidRPr="00D6539F">
        <w:t>darbų</w:t>
      </w:r>
      <w:r w:rsidRPr="00D6539F">
        <w:rPr>
          <w:spacing w:val="20"/>
        </w:rPr>
        <w:t xml:space="preserve"> </w:t>
      </w:r>
      <w:r w:rsidRPr="00D6539F">
        <w:t>atlikimo</w:t>
      </w:r>
      <w:r w:rsidRPr="00D6539F">
        <w:rPr>
          <w:spacing w:val="25"/>
        </w:rPr>
        <w:t xml:space="preserve"> </w:t>
      </w:r>
      <w:r w:rsidRPr="00D6539F">
        <w:t>metu</w:t>
      </w:r>
      <w:r w:rsidR="004A72A3" w:rsidRPr="00D6539F">
        <w:t xml:space="preserve"> </w:t>
      </w:r>
      <w:r w:rsidRPr="00D6539F">
        <w:rPr>
          <w:spacing w:val="-52"/>
        </w:rPr>
        <w:t xml:space="preserve"> </w:t>
      </w:r>
      <w:r w:rsidR="00E279C4" w:rsidRPr="00D6539F">
        <w:rPr>
          <w:spacing w:val="-52"/>
        </w:rPr>
        <w:t xml:space="preserve"> </w:t>
      </w:r>
      <w:r w:rsidRPr="00D6539F">
        <w:t>ir</w:t>
      </w:r>
      <w:r w:rsidRPr="00D6539F">
        <w:rPr>
          <w:spacing w:val="1"/>
        </w:rPr>
        <w:t xml:space="preserve"> </w:t>
      </w:r>
      <w:r w:rsidRPr="00D6539F">
        <w:t>užbaigus</w:t>
      </w:r>
      <w:r w:rsidRPr="00D6539F">
        <w:rPr>
          <w:spacing w:val="1"/>
        </w:rPr>
        <w:t xml:space="preserve"> </w:t>
      </w:r>
      <w:r w:rsidRPr="00D6539F">
        <w:t xml:space="preserve">darbus turi atlikti tiekėjas ar jo įgaliota akredituota laboratorija. </w:t>
      </w:r>
    </w:p>
    <w:p w14:paraId="3F553A53" w14:textId="609A32AC" w:rsidR="00896B61" w:rsidRDefault="00EE13F9" w:rsidP="008E0182">
      <w:pPr>
        <w:pStyle w:val="ListParagraph"/>
        <w:numPr>
          <w:ilvl w:val="0"/>
          <w:numId w:val="16"/>
        </w:numPr>
        <w:tabs>
          <w:tab w:val="left" w:pos="630"/>
          <w:tab w:val="left" w:pos="900"/>
        </w:tabs>
        <w:spacing w:line="244" w:lineRule="auto"/>
        <w:ind w:left="0" w:firstLine="432"/>
        <w:jc w:val="both"/>
      </w:pPr>
      <w:r>
        <w:t>Perkančioji organizacija pasilieka teisę atlikti kontrolę tose pačiose ar kitose vietose ir tais pačiais</w:t>
      </w:r>
      <w:r w:rsidRPr="00F20B07">
        <w:rPr>
          <w:spacing w:val="1"/>
        </w:rPr>
        <w:t xml:space="preserve"> </w:t>
      </w:r>
      <w:r>
        <w:t>metodais.</w:t>
      </w:r>
    </w:p>
    <w:p w14:paraId="1E4B8416" w14:textId="26286C00" w:rsidR="00896B61" w:rsidRPr="00D10724" w:rsidRDefault="00EE13F9" w:rsidP="008E0182">
      <w:pPr>
        <w:pStyle w:val="ListParagraph"/>
        <w:numPr>
          <w:ilvl w:val="1"/>
          <w:numId w:val="6"/>
        </w:numPr>
        <w:tabs>
          <w:tab w:val="left" w:pos="630"/>
          <w:tab w:val="left" w:pos="900"/>
        </w:tabs>
        <w:ind w:left="0" w:firstLine="432"/>
        <w:jc w:val="both"/>
        <w:rPr>
          <w:b/>
          <w:bCs/>
        </w:rPr>
      </w:pPr>
      <w:r w:rsidRPr="00D10724">
        <w:rPr>
          <w:b/>
          <w:bCs/>
        </w:rPr>
        <w:t>Reikalavimai</w:t>
      </w:r>
      <w:r w:rsidRPr="00D10724">
        <w:rPr>
          <w:b/>
          <w:bCs/>
          <w:spacing w:val="21"/>
        </w:rPr>
        <w:t xml:space="preserve"> </w:t>
      </w:r>
      <w:r w:rsidR="00957902">
        <w:rPr>
          <w:b/>
          <w:bCs/>
        </w:rPr>
        <w:t>duomenų parengimui ir pateikimui kelių informacinei sistemai:</w:t>
      </w:r>
    </w:p>
    <w:p w14:paraId="500C7406" w14:textId="56E005BD" w:rsidR="009460A4" w:rsidRDefault="001B4BD4" w:rsidP="008E0182">
      <w:pPr>
        <w:pStyle w:val="ListParagraph"/>
        <w:numPr>
          <w:ilvl w:val="0"/>
          <w:numId w:val="25"/>
        </w:numPr>
        <w:tabs>
          <w:tab w:val="left" w:pos="360"/>
          <w:tab w:val="left" w:pos="630"/>
          <w:tab w:val="left" w:pos="900"/>
        </w:tabs>
        <w:spacing w:line="244" w:lineRule="auto"/>
        <w:ind w:left="0" w:firstLine="432"/>
        <w:jc w:val="both"/>
      </w:pPr>
      <w:r>
        <w:t>Atlikus įrengto ženklinimo matavimus, duomenys pateikiame</w:t>
      </w:r>
      <w:r w:rsidR="00916357">
        <w:t xml:space="preserve"> į</w:t>
      </w:r>
      <w:r>
        <w:t xml:space="preserve"> </w:t>
      </w:r>
      <w:r w:rsidR="00916357">
        <w:t xml:space="preserve">Užsakovo konkretaus užsakymo metu nurodytą </w:t>
      </w:r>
      <w:r>
        <w:t xml:space="preserve"> kelių informacinę sistemą, kaip tai numatyta ĮT ŽM 12</w:t>
      </w:r>
      <w:r w:rsidR="00773902">
        <w:t xml:space="preserve"> (jei </w:t>
      </w:r>
      <w:r w:rsidR="00916357">
        <w:t>Užsakovas nurodo</w:t>
      </w:r>
      <w:r w:rsidR="00773902">
        <w:t>)</w:t>
      </w:r>
      <w:r>
        <w:t>.</w:t>
      </w:r>
      <w:r w:rsidR="00957902">
        <w:t xml:space="preserve"> </w:t>
      </w:r>
    </w:p>
    <w:p w14:paraId="6E322B39" w14:textId="41D6C3A1" w:rsidR="009460A4" w:rsidRPr="00D440E6" w:rsidRDefault="009460A4" w:rsidP="008E0182">
      <w:pPr>
        <w:pStyle w:val="ListParagraph"/>
        <w:numPr>
          <w:ilvl w:val="1"/>
          <w:numId w:val="6"/>
        </w:numPr>
        <w:tabs>
          <w:tab w:val="left" w:pos="360"/>
          <w:tab w:val="left" w:pos="630"/>
          <w:tab w:val="left" w:pos="900"/>
        </w:tabs>
        <w:spacing w:line="244" w:lineRule="auto"/>
        <w:ind w:left="0" w:firstLine="432"/>
        <w:jc w:val="both"/>
        <w:rPr>
          <w:b/>
          <w:bCs/>
        </w:rPr>
      </w:pPr>
      <w:r w:rsidRPr="00D440E6">
        <w:rPr>
          <w:b/>
          <w:bCs/>
        </w:rPr>
        <w:t xml:space="preserve">Garantiniai terminai. </w:t>
      </w:r>
    </w:p>
    <w:p w14:paraId="14E68862" w14:textId="7CE96B2E" w:rsidR="009460A4" w:rsidRDefault="009460A4" w:rsidP="008E0182">
      <w:pPr>
        <w:pStyle w:val="ListParagraph"/>
        <w:numPr>
          <w:ilvl w:val="2"/>
          <w:numId w:val="6"/>
        </w:numPr>
        <w:tabs>
          <w:tab w:val="left" w:pos="360"/>
          <w:tab w:val="left" w:pos="630"/>
          <w:tab w:val="left" w:pos="900"/>
        </w:tabs>
        <w:spacing w:line="244" w:lineRule="auto"/>
        <w:ind w:left="0" w:firstLine="432"/>
        <w:jc w:val="both"/>
      </w:pPr>
      <w:r>
        <w:t xml:space="preserve">Tiekėjo atliktiems darbams suteikiami garantiniai terminai negali būti trumpesni negu numatyta ĮT ŽM 12 XIII skyriuje „Garantiniai terminai“. </w:t>
      </w:r>
    </w:p>
    <w:p w14:paraId="28AD70F5" w14:textId="77777777" w:rsidR="00957902" w:rsidRDefault="00957902" w:rsidP="008E0182">
      <w:pPr>
        <w:pStyle w:val="ListParagraph"/>
        <w:tabs>
          <w:tab w:val="left" w:pos="360"/>
          <w:tab w:val="left" w:pos="630"/>
          <w:tab w:val="left" w:pos="900"/>
        </w:tabs>
        <w:spacing w:line="244" w:lineRule="auto"/>
        <w:ind w:left="0" w:firstLine="432"/>
        <w:jc w:val="both"/>
      </w:pPr>
    </w:p>
    <w:p w14:paraId="1F26AA77" w14:textId="68837C45" w:rsidR="006B4FC4" w:rsidRPr="00BF15AD" w:rsidRDefault="007660AE" w:rsidP="008E0182">
      <w:pPr>
        <w:pStyle w:val="Heading1"/>
        <w:ind w:left="0" w:firstLine="432"/>
      </w:pPr>
      <w:r>
        <w:t>VERTIKALIŲJŲ KELIO ŽENKLŲ ĮRENGIMAS</w:t>
      </w:r>
    </w:p>
    <w:p w14:paraId="2ADBB721" w14:textId="77777777" w:rsidR="006B4FC4" w:rsidRDefault="006B4FC4" w:rsidP="008E0182">
      <w:pPr>
        <w:pStyle w:val="ListParagraph"/>
        <w:tabs>
          <w:tab w:val="left" w:pos="1434"/>
          <w:tab w:val="left" w:pos="1435"/>
        </w:tabs>
        <w:spacing w:line="244" w:lineRule="auto"/>
        <w:ind w:left="0" w:firstLine="432"/>
        <w:jc w:val="both"/>
        <w:rPr>
          <w:b/>
          <w:bCs/>
        </w:rPr>
      </w:pPr>
    </w:p>
    <w:p w14:paraId="1C1B063C" w14:textId="197C15B7" w:rsidR="007A0034" w:rsidRDefault="007B7A92" w:rsidP="008E0182">
      <w:pPr>
        <w:pStyle w:val="ListParagraph"/>
        <w:numPr>
          <w:ilvl w:val="0"/>
          <w:numId w:val="17"/>
        </w:numPr>
        <w:tabs>
          <w:tab w:val="left" w:pos="360"/>
          <w:tab w:val="left" w:pos="630"/>
        </w:tabs>
        <w:spacing w:line="244" w:lineRule="auto"/>
        <w:ind w:left="0" w:firstLine="432"/>
        <w:jc w:val="both"/>
      </w:pPr>
      <w:r>
        <w:t>Vertikaliųjų kelio ženklų įrengimo</w:t>
      </w:r>
      <w:r w:rsidR="004E0DAD">
        <w:t xml:space="preserve"> darbai</w:t>
      </w:r>
      <w:r w:rsidR="00250EEA">
        <w:t xml:space="preserve"> </w:t>
      </w:r>
      <w:r w:rsidR="00EF3D74">
        <w:t>(</w:t>
      </w:r>
      <w:r w:rsidR="00D1611A">
        <w:t xml:space="preserve">įrengimas, </w:t>
      </w:r>
      <w:r w:rsidR="00EF3D74">
        <w:t xml:space="preserve">demontavimas, naujo ženklo sumontavimas), </w:t>
      </w:r>
      <w:r w:rsidR="00250EEA">
        <w:t>ženklų gamyba</w:t>
      </w:r>
      <w:r w:rsidR="00986B8E">
        <w:t xml:space="preserve"> (įskaitant ženklų gamybai ir ženklų įrengimo atramoms naudojamas medžiagas)</w:t>
      </w:r>
      <w:r w:rsidR="004E0DAD">
        <w:t xml:space="preserve"> tur</w:t>
      </w:r>
      <w:r w:rsidR="00EF3D74">
        <w:t xml:space="preserve">i </w:t>
      </w:r>
      <w:r w:rsidR="00106E8D">
        <w:t xml:space="preserve">būti </w:t>
      </w:r>
      <w:r w:rsidR="004E0DAD">
        <w:t xml:space="preserve">atlikti </w:t>
      </w:r>
      <w:r w:rsidR="00106E8D">
        <w:t xml:space="preserve">vadovaujantis </w:t>
      </w:r>
      <w:r w:rsidR="00EA294E">
        <w:t xml:space="preserve">Lietuvos Respublikos Kelių įstatymu, Lietuvos </w:t>
      </w:r>
      <w:r w:rsidR="00682170">
        <w:t>R</w:t>
      </w:r>
      <w:r w:rsidR="00EA294E">
        <w:t xml:space="preserve">espublikos Statybos įstatymu, </w:t>
      </w:r>
      <w:r w:rsidR="00682170">
        <w:t xml:space="preserve">statybos techniniais reglamentais, kelių techniniu reglamentu, </w:t>
      </w:r>
      <w:r w:rsidR="004E0DAD">
        <w:t>Lietuvos automobilių kelių direkcijos prie susisiekimo ministerijos direktoriaus 2012-03-05 įsakymu Nr. V-52 patvirtint</w:t>
      </w:r>
      <w:r w:rsidR="00106E8D">
        <w:t>u</w:t>
      </w:r>
      <w:r w:rsidR="004E0DAD">
        <w:t xml:space="preserve"> Automobilių kelių vertikaliųjų kelio ženklų techninių reikalavimų apraš</w:t>
      </w:r>
      <w:r w:rsidR="00106E8D">
        <w:t>u</w:t>
      </w:r>
      <w:r w:rsidR="004E0DAD">
        <w:t xml:space="preserve"> TRA VŽ 12</w:t>
      </w:r>
      <w:r w:rsidR="007419F3">
        <w:t xml:space="preserve">; Lietuvos </w:t>
      </w:r>
      <w:r w:rsidR="00EF3D74">
        <w:t>R</w:t>
      </w:r>
      <w:r w:rsidR="007419F3">
        <w:t>espublikos susisiekimo ministro 2012-01-13 įsakymu Nr. 3-83 patvirtint</w:t>
      </w:r>
      <w:r w:rsidR="00106E8D">
        <w:t>omis</w:t>
      </w:r>
      <w:r w:rsidR="007419F3">
        <w:t xml:space="preserve"> Kelio ženklų įrengimo ir vertikaliojo ženklinimo taisykl</w:t>
      </w:r>
      <w:r w:rsidR="00106E8D">
        <w:t>ėmis</w:t>
      </w:r>
      <w:r w:rsidR="007419F3">
        <w:t xml:space="preserve">; </w:t>
      </w:r>
      <w:r w:rsidR="00857A08">
        <w:t>Lietuvos automobilių kelių direkcijos prie susisiekimo ministerijos direktoriaus 2014-03-07 įsakymu Nr. V-81 patvirtint</w:t>
      </w:r>
      <w:r w:rsidR="00106E8D">
        <w:t>omis</w:t>
      </w:r>
      <w:r w:rsidR="00857A08">
        <w:t xml:space="preserve"> Automobilių kelių vertikaliųjų kelio ženklų įrengimo taisykl</w:t>
      </w:r>
      <w:r w:rsidR="00106E8D">
        <w:t>ėmis</w:t>
      </w:r>
      <w:r w:rsidR="00857A08">
        <w:t xml:space="preserve"> ĮT VŽ 14</w:t>
      </w:r>
      <w:r w:rsidR="0015144F">
        <w:t xml:space="preserve"> (toliau – ĮT VŽ 14)</w:t>
      </w:r>
      <w:r w:rsidR="00857A08">
        <w:t>; Lietuvos automobilių kelių direkcijos prie susisiekimo ministerijos generalinio direktoriaus 2008-09-29 įsakymu Nr. V-298 patvirtint</w:t>
      </w:r>
      <w:r w:rsidR="00106E8D">
        <w:t>omis</w:t>
      </w:r>
      <w:r w:rsidR="00857A08">
        <w:t xml:space="preserve"> Kelio ženklų atramų parinkimo, projektavimo ir įrengimo taisykl</w:t>
      </w:r>
      <w:r w:rsidR="00106E8D">
        <w:t>ėmis</w:t>
      </w:r>
      <w:r w:rsidR="00857A08">
        <w:t xml:space="preserve"> PĮT KŽA 08</w:t>
      </w:r>
      <w:r w:rsidR="00224A36">
        <w:t xml:space="preserve"> (toliau – PĮT KŽA 08)</w:t>
      </w:r>
      <w:r w:rsidR="00857A08">
        <w:t xml:space="preserve"> ir kit</w:t>
      </w:r>
      <w:r w:rsidR="00106E8D">
        <w:t>ais</w:t>
      </w:r>
      <w:r w:rsidR="00857A08">
        <w:t xml:space="preserve"> vertikaliųjų kelio ženklų įrengimą reglamentuojanči</w:t>
      </w:r>
      <w:r w:rsidR="00106E8D">
        <w:t>ais</w:t>
      </w:r>
      <w:r w:rsidR="00857A08">
        <w:t xml:space="preserve"> teisės akt</w:t>
      </w:r>
      <w:r w:rsidR="00106E8D">
        <w:t>ais</w:t>
      </w:r>
      <w:r w:rsidR="00481F53">
        <w:t xml:space="preserve"> (aktualiomis teisės aktų redakcijomis)</w:t>
      </w:r>
      <w:r w:rsidR="00857A08">
        <w:t>.</w:t>
      </w:r>
    </w:p>
    <w:p w14:paraId="62617014" w14:textId="3596E1A2" w:rsidR="00BF6CD5" w:rsidRDefault="007A0034" w:rsidP="008E0182">
      <w:pPr>
        <w:pStyle w:val="ListParagraph"/>
        <w:numPr>
          <w:ilvl w:val="0"/>
          <w:numId w:val="17"/>
        </w:numPr>
        <w:tabs>
          <w:tab w:val="left" w:pos="360"/>
          <w:tab w:val="left" w:pos="630"/>
        </w:tabs>
        <w:spacing w:line="244" w:lineRule="auto"/>
        <w:ind w:left="0" w:firstLine="432"/>
        <w:jc w:val="both"/>
      </w:pPr>
      <w:r>
        <w:t xml:space="preserve">Vertikalieji kelio ženklai </w:t>
      </w:r>
      <w:r w:rsidR="00250EEA">
        <w:t xml:space="preserve"> ir atraminės konstrukcijos </w:t>
      </w:r>
      <w:r>
        <w:t xml:space="preserve">turi būti paženklinti CE ženklu pagal standarto </w:t>
      </w:r>
      <w:r w:rsidR="00857A08">
        <w:t xml:space="preserve"> </w:t>
      </w:r>
      <w:r w:rsidRPr="007A0034">
        <w:t>LST EN 12899-1 „Nuolatiniai vertikalieji kelio ženklai. 1 dalis. Nuolatiniai ženklai“</w:t>
      </w:r>
      <w:r>
        <w:t xml:space="preserve"> </w:t>
      </w:r>
      <w:r w:rsidR="00791AAF">
        <w:t xml:space="preserve">(toliau – Standartas) </w:t>
      </w:r>
      <w:r>
        <w:t xml:space="preserve">reikalavimus. </w:t>
      </w:r>
    </w:p>
    <w:p w14:paraId="3361D7F3" w14:textId="26C98C8C" w:rsidR="00791AAF" w:rsidRDefault="00791AAF" w:rsidP="008E0182">
      <w:pPr>
        <w:pStyle w:val="ListParagraph"/>
        <w:numPr>
          <w:ilvl w:val="0"/>
          <w:numId w:val="17"/>
        </w:numPr>
        <w:tabs>
          <w:tab w:val="left" w:pos="360"/>
          <w:tab w:val="left" w:pos="630"/>
        </w:tabs>
        <w:spacing w:line="244" w:lineRule="auto"/>
        <w:ind w:left="0" w:firstLine="432"/>
        <w:jc w:val="both"/>
      </w:pPr>
      <w:r>
        <w:t>Ženklo antroje pusėje įspausta į metalą arba prie ženklo pritvirtintoje specialioje lentelėje turi būti pateikta ženklą gaminusios įmonės prekės ženklas, pagaminimo data ir Standarto žymuo.</w:t>
      </w:r>
    </w:p>
    <w:p w14:paraId="21DF638E" w14:textId="239DF96B" w:rsidR="008654A4" w:rsidRDefault="008654A4" w:rsidP="008E0182">
      <w:pPr>
        <w:pStyle w:val="ListParagraph"/>
        <w:numPr>
          <w:ilvl w:val="0"/>
          <w:numId w:val="17"/>
        </w:numPr>
        <w:tabs>
          <w:tab w:val="left" w:pos="360"/>
          <w:tab w:val="left" w:pos="630"/>
        </w:tabs>
        <w:spacing w:line="244" w:lineRule="auto"/>
        <w:ind w:left="0" w:firstLine="432"/>
        <w:jc w:val="both"/>
      </w:pPr>
      <w:r>
        <w:t xml:space="preserve">Jeigu statomi nauji kelio ženklai, kelio ženklo pastatymo vieta turi būti suderinta tarp Užsakovo ir Tiekėjo įvertinant, ar kelio ženklas bus matomas vairuotojams. </w:t>
      </w:r>
    </w:p>
    <w:p w14:paraId="5E3E0504" w14:textId="3E3BF4F2" w:rsidR="001822E3" w:rsidRPr="007231CD" w:rsidRDefault="007331DC" w:rsidP="008E0182">
      <w:pPr>
        <w:pStyle w:val="ListParagraph"/>
        <w:numPr>
          <w:ilvl w:val="0"/>
          <w:numId w:val="17"/>
        </w:numPr>
        <w:tabs>
          <w:tab w:val="left" w:pos="360"/>
          <w:tab w:val="left" w:pos="630"/>
        </w:tabs>
        <w:spacing w:line="244" w:lineRule="auto"/>
        <w:ind w:left="0" w:firstLine="432"/>
        <w:jc w:val="both"/>
      </w:pPr>
      <w:r w:rsidRPr="007231CD">
        <w:t xml:space="preserve">Jeigu reikalinga </w:t>
      </w:r>
      <w:r w:rsidR="00123235" w:rsidRPr="007231CD">
        <w:t xml:space="preserve">parengti </w:t>
      </w:r>
      <w:r w:rsidR="007B7A92">
        <w:t>vertikaliųjų kelio ženklų įrengimo</w:t>
      </w:r>
      <w:r w:rsidRPr="007231CD">
        <w:t xml:space="preserve"> schem</w:t>
      </w:r>
      <w:r w:rsidR="00123235" w:rsidRPr="007231CD">
        <w:t>ą</w:t>
      </w:r>
      <w:r w:rsidRPr="007231CD">
        <w:t xml:space="preserve">, </w:t>
      </w:r>
      <w:r w:rsidR="0026634C" w:rsidRPr="007231CD">
        <w:t xml:space="preserve">Tiekėjas turi ją </w:t>
      </w:r>
      <w:r w:rsidRPr="007231CD">
        <w:t xml:space="preserve">suderinti su Užsakovu </w:t>
      </w:r>
      <w:r w:rsidR="00123235" w:rsidRPr="007231CD">
        <w:t>ir Lietuvos automobilių kelių direkcija (jeigu toks derinimas reikalingas pagal galiojančius teisės aktus</w:t>
      </w:r>
      <w:r w:rsidR="00564BA1" w:rsidRPr="007231CD">
        <w:t xml:space="preserve"> ir jei Užsakovas patvirtino konkretaus kelio ženklo įrengimo užsakymą</w:t>
      </w:r>
      <w:r w:rsidR="00123235" w:rsidRPr="007231CD">
        <w:t>)</w:t>
      </w:r>
      <w:r w:rsidRPr="007231CD">
        <w:t xml:space="preserve"> </w:t>
      </w:r>
      <w:r w:rsidR="00123235" w:rsidRPr="007231CD">
        <w:t>prieš pradedant darbus.</w:t>
      </w:r>
      <w:r w:rsidR="00BB7A86" w:rsidRPr="007231CD">
        <w:t xml:space="preserve"> </w:t>
      </w:r>
    </w:p>
    <w:p w14:paraId="063CEBFE" w14:textId="6416EAE3" w:rsidR="00EF3D74" w:rsidRDefault="00564BA1" w:rsidP="008E0182">
      <w:pPr>
        <w:pStyle w:val="ListParagraph"/>
        <w:numPr>
          <w:ilvl w:val="0"/>
          <w:numId w:val="17"/>
        </w:numPr>
        <w:tabs>
          <w:tab w:val="left" w:pos="360"/>
          <w:tab w:val="left" w:pos="630"/>
        </w:tabs>
        <w:spacing w:line="244" w:lineRule="auto"/>
        <w:ind w:left="0" w:firstLine="432"/>
        <w:jc w:val="both"/>
      </w:pPr>
      <w:r>
        <w:t>K</w:t>
      </w:r>
      <w:r w:rsidR="00EF3D74">
        <w:t>elio ženklo dydį, formą</w:t>
      </w:r>
      <w:r w:rsidR="002F1B58">
        <w:t>, atspindžio klasę, medžiagą, iš kurios gaminamas ženklas, Užsakovas nurodo Konkretaus Užsakymo metu.</w:t>
      </w:r>
      <w:r w:rsidR="00EF3D74">
        <w:t xml:space="preserve"> </w:t>
      </w:r>
      <w:r w:rsidR="00BE1224">
        <w:t>Ž</w:t>
      </w:r>
      <w:r w:rsidR="00EF3D74">
        <w:t xml:space="preserve">enkle </w:t>
      </w:r>
      <w:r w:rsidR="00496FCF">
        <w:t>reikalingus užrašus</w:t>
      </w:r>
      <w:r w:rsidR="00FE4134">
        <w:t xml:space="preserve"> ir </w:t>
      </w:r>
      <w:r w:rsidR="00496FCF">
        <w:t xml:space="preserve"> simbolius </w:t>
      </w:r>
      <w:r w:rsidR="00EF3D74">
        <w:t xml:space="preserve">Užsakovas su Tiekėju derina pagal </w:t>
      </w:r>
      <w:r w:rsidR="00496FCF">
        <w:t xml:space="preserve">individualų Užsakovo </w:t>
      </w:r>
      <w:r w:rsidR="00EF3D74">
        <w:t xml:space="preserve">poreikį. </w:t>
      </w:r>
    </w:p>
    <w:p w14:paraId="27C130F7" w14:textId="12B7167E" w:rsidR="00FE4134" w:rsidRDefault="00FE4134" w:rsidP="008E0182">
      <w:pPr>
        <w:pStyle w:val="ListParagraph"/>
        <w:numPr>
          <w:ilvl w:val="0"/>
          <w:numId w:val="17"/>
        </w:numPr>
        <w:tabs>
          <w:tab w:val="left" w:pos="360"/>
          <w:tab w:val="left" w:pos="630"/>
        </w:tabs>
        <w:spacing w:line="244" w:lineRule="auto"/>
        <w:ind w:left="0" w:firstLine="432"/>
        <w:jc w:val="both"/>
      </w:pPr>
      <w:r>
        <w:t xml:space="preserve">Didelio individualiai projektuojamo kelio ženklo gamyba, pakeitimas ir /ar įrengimas atliekamas tik Užsakovui patvirtinus projektą. </w:t>
      </w:r>
    </w:p>
    <w:p w14:paraId="667CB097" w14:textId="6767EC22" w:rsidR="00C82155" w:rsidRDefault="00C82155" w:rsidP="008E0182">
      <w:pPr>
        <w:pStyle w:val="ListParagraph"/>
        <w:numPr>
          <w:ilvl w:val="0"/>
          <w:numId w:val="17"/>
        </w:numPr>
        <w:tabs>
          <w:tab w:val="left" w:pos="360"/>
          <w:tab w:val="left" w:pos="630"/>
        </w:tabs>
        <w:spacing w:line="244" w:lineRule="auto"/>
        <w:ind w:left="0" w:firstLine="432"/>
        <w:jc w:val="both"/>
      </w:pPr>
      <w:r>
        <w:t xml:space="preserve">Padidinto atspindžio kelio ženklo dydis priklauso nuo užrašomo teksto. Geltonam (ar panašios spalvos) </w:t>
      </w:r>
      <w:r w:rsidRPr="00C82155">
        <w:t>ženklo fonui naudojama ne žemesnio kaip aukšto intensyvumo lygio šviesą atspindinti plėvelė.</w:t>
      </w:r>
    </w:p>
    <w:p w14:paraId="106982AE" w14:textId="0E940B61" w:rsidR="00986B8E" w:rsidRDefault="00986B8E" w:rsidP="008E0182">
      <w:pPr>
        <w:pStyle w:val="ListParagraph"/>
        <w:numPr>
          <w:ilvl w:val="0"/>
          <w:numId w:val="17"/>
        </w:numPr>
        <w:tabs>
          <w:tab w:val="left" w:pos="360"/>
          <w:tab w:val="left" w:pos="630"/>
        </w:tabs>
        <w:spacing w:line="244" w:lineRule="auto"/>
        <w:ind w:left="0" w:firstLine="432"/>
        <w:jc w:val="both"/>
      </w:pPr>
      <w:r>
        <w:t xml:space="preserve">Kelio ženklo </w:t>
      </w:r>
      <w:r w:rsidR="00BE1224">
        <w:t>montavimas / demontavimas</w:t>
      </w:r>
      <w:r>
        <w:t xml:space="preserve"> ir kelio atraminės konstrukcijos </w:t>
      </w:r>
      <w:r w:rsidR="00BE1224">
        <w:t>įrengimas / demontavimas</w:t>
      </w:r>
      <w:r>
        <w:t xml:space="preserve"> apima visus darbus ir darbų atlikimui reikalingas priemones (įskaitant darbų atlikimui reikalingas medžiagas,</w:t>
      </w:r>
      <w:r w:rsidR="00C35AB0">
        <w:t xml:space="preserve"> tvirtinimo elementus,</w:t>
      </w:r>
      <w:r>
        <w:t xml:space="preserve"> įrankių naudojimą ir pan.)</w:t>
      </w:r>
      <w:r w:rsidR="00455749">
        <w:t xml:space="preserve">, reikalingas </w:t>
      </w:r>
      <w:r w:rsidR="00BE1224">
        <w:t>įrengti / demontuoti</w:t>
      </w:r>
      <w:r w:rsidR="00455749">
        <w:t xml:space="preserve"> vertikalų kelio ženklą</w:t>
      </w:r>
      <w:r>
        <w:t xml:space="preserve">. </w:t>
      </w:r>
    </w:p>
    <w:p w14:paraId="0BE91217" w14:textId="62D6C5E3" w:rsidR="00D6539F" w:rsidRDefault="006023DD" w:rsidP="008E0182">
      <w:pPr>
        <w:pStyle w:val="ListParagraph"/>
        <w:numPr>
          <w:ilvl w:val="0"/>
          <w:numId w:val="17"/>
        </w:numPr>
        <w:tabs>
          <w:tab w:val="left" w:pos="360"/>
          <w:tab w:val="left" w:pos="630"/>
        </w:tabs>
        <w:spacing w:line="244" w:lineRule="auto"/>
        <w:ind w:left="0" w:firstLine="432"/>
        <w:jc w:val="both"/>
      </w:pPr>
      <w:r>
        <w:t xml:space="preserve">Tiekėjas privalo į kelio atraminės konstrukcijos įrengimo kainą įskaičiuoti ir atraminei konstrukcijai įrengti reikalingo pamato įrengimą. </w:t>
      </w:r>
    </w:p>
    <w:p w14:paraId="27F91763" w14:textId="3E086BA8" w:rsidR="00EF3D74" w:rsidRDefault="00EF3D74" w:rsidP="008E0182">
      <w:pPr>
        <w:pStyle w:val="ListParagraph"/>
        <w:numPr>
          <w:ilvl w:val="0"/>
          <w:numId w:val="17"/>
        </w:numPr>
        <w:tabs>
          <w:tab w:val="left" w:pos="360"/>
          <w:tab w:val="left" w:pos="630"/>
        </w:tabs>
        <w:spacing w:line="244" w:lineRule="auto"/>
        <w:ind w:left="0" w:firstLine="432"/>
        <w:jc w:val="both"/>
      </w:pPr>
      <w:r>
        <w:t>Vertikalaus kelio ženklo tvirtinimui naudojamas pamatas turi būti įrengiamas atsižvelgiant į grunto savybes, vėjo apkrovas ir pasyviosios saugos reikalavimus. Tiekėjas, prieš atlikdamas darbus, turi įsivertinti pamato įrengimo galimybes ir parinkti tinkamiausią variantą</w:t>
      </w:r>
      <w:r w:rsidR="00BB765A">
        <w:t>.</w:t>
      </w:r>
    </w:p>
    <w:p w14:paraId="4FCC6DBA" w14:textId="64727AB1" w:rsidR="00827BD5" w:rsidRDefault="00827BD5" w:rsidP="008E0182">
      <w:pPr>
        <w:pStyle w:val="ListParagraph"/>
        <w:numPr>
          <w:ilvl w:val="0"/>
          <w:numId w:val="17"/>
        </w:numPr>
        <w:tabs>
          <w:tab w:val="left" w:pos="360"/>
          <w:tab w:val="left" w:pos="630"/>
          <w:tab w:val="left" w:pos="720"/>
          <w:tab w:val="left" w:pos="810"/>
          <w:tab w:val="left" w:pos="990"/>
        </w:tabs>
        <w:spacing w:line="244" w:lineRule="auto"/>
        <w:ind w:left="0" w:firstLine="432"/>
        <w:jc w:val="both"/>
      </w:pPr>
      <w:r>
        <w:t xml:space="preserve">Įrengus / </w:t>
      </w:r>
      <w:r w:rsidR="007E164A">
        <w:t xml:space="preserve">demontavus </w:t>
      </w:r>
      <w:r>
        <w:t>kelio ženklą turi būti atstatyta danga, kuri buvo sugadinta dėl kelio ženklo atramos pamatų įrengimo</w:t>
      </w:r>
      <w:r w:rsidR="007E164A">
        <w:t xml:space="preserve"> / demontavimo</w:t>
      </w:r>
      <w:r>
        <w:t xml:space="preserve">. </w:t>
      </w:r>
    </w:p>
    <w:p w14:paraId="33265C24" w14:textId="0FB39EE2" w:rsidR="00042F20" w:rsidRDefault="008654A4" w:rsidP="008E0182">
      <w:pPr>
        <w:pStyle w:val="ListParagraph"/>
        <w:numPr>
          <w:ilvl w:val="0"/>
          <w:numId w:val="17"/>
        </w:numPr>
        <w:tabs>
          <w:tab w:val="left" w:pos="360"/>
          <w:tab w:val="left" w:pos="630"/>
          <w:tab w:val="left" w:pos="720"/>
          <w:tab w:val="left" w:pos="810"/>
          <w:tab w:val="left" w:pos="990"/>
        </w:tabs>
        <w:spacing w:line="244" w:lineRule="auto"/>
        <w:ind w:left="0" w:firstLine="432"/>
        <w:jc w:val="both"/>
      </w:pPr>
      <w:r>
        <w:t xml:space="preserve">Gabenimo ar įrengimo metu atsiradusius kelio ženklų ir / ar tvirtinimo elementų ir atraminių </w:t>
      </w:r>
      <w:r>
        <w:lastRenderedPageBreak/>
        <w:t xml:space="preserve">konstrukcijų defektus Tiekėjas privalo pašalinti savo lėšomis teisės aktuose numatyta tvarka. </w:t>
      </w:r>
    </w:p>
    <w:p w14:paraId="44C12E89" w14:textId="66CEC411" w:rsidR="00042F20" w:rsidRDefault="00F03B2B" w:rsidP="008E0182">
      <w:pPr>
        <w:pStyle w:val="ListParagraph"/>
        <w:numPr>
          <w:ilvl w:val="0"/>
          <w:numId w:val="17"/>
        </w:numPr>
        <w:tabs>
          <w:tab w:val="left" w:pos="360"/>
          <w:tab w:val="left" w:pos="630"/>
          <w:tab w:val="left" w:pos="720"/>
          <w:tab w:val="left" w:pos="810"/>
          <w:tab w:val="left" w:pos="990"/>
        </w:tabs>
        <w:spacing w:line="244" w:lineRule="auto"/>
        <w:ind w:left="0" w:firstLine="432"/>
        <w:jc w:val="both"/>
      </w:pPr>
      <w:r>
        <w:t xml:space="preserve">Demontuotus kelio ženklus ir ženklų atramas Tiekėjas savo transportu turi nuvežti į su Užsakovu suderintą sandėliavimo vietą. </w:t>
      </w:r>
    </w:p>
    <w:p w14:paraId="5B6C5017" w14:textId="1B43BC76" w:rsidR="00224A36" w:rsidRDefault="00224A36" w:rsidP="008E0182">
      <w:pPr>
        <w:pStyle w:val="ListParagraph"/>
        <w:numPr>
          <w:ilvl w:val="0"/>
          <w:numId w:val="17"/>
        </w:numPr>
        <w:tabs>
          <w:tab w:val="left" w:pos="360"/>
          <w:tab w:val="left" w:pos="630"/>
          <w:tab w:val="left" w:pos="720"/>
          <w:tab w:val="left" w:pos="810"/>
          <w:tab w:val="left" w:pos="990"/>
        </w:tabs>
        <w:spacing w:line="244" w:lineRule="auto"/>
        <w:ind w:left="0" w:firstLine="432"/>
        <w:jc w:val="both"/>
      </w:pPr>
      <w:r>
        <w:t xml:space="preserve">Kelio ženklų statymui naudojamų plieninių vamzdinių stulpelių, tvirtinimo elementų ir pamatų garantinis terminas turi būti ne trumpesnis kaip numatyta </w:t>
      </w:r>
      <w:r w:rsidR="0015144F">
        <w:t xml:space="preserve">ĮT VŽ 14 ir </w:t>
      </w:r>
      <w:r>
        <w:t>PĮT KŽA 08.</w:t>
      </w:r>
    </w:p>
    <w:p w14:paraId="2A64603F" w14:textId="6CC4C285" w:rsidR="00BD2DB5" w:rsidRDefault="00BD2DB5" w:rsidP="008E0182">
      <w:pPr>
        <w:pStyle w:val="ListParagraph"/>
        <w:tabs>
          <w:tab w:val="left" w:pos="360"/>
          <w:tab w:val="left" w:pos="450"/>
          <w:tab w:val="left" w:pos="540"/>
          <w:tab w:val="left" w:pos="630"/>
          <w:tab w:val="left" w:pos="720"/>
          <w:tab w:val="left" w:pos="810"/>
          <w:tab w:val="left" w:pos="990"/>
        </w:tabs>
        <w:spacing w:line="245" w:lineRule="auto"/>
        <w:ind w:left="0" w:firstLine="432"/>
        <w:jc w:val="both"/>
      </w:pPr>
      <w:r w:rsidRPr="00B84013">
        <w:rPr>
          <w:b/>
          <w:bCs/>
        </w:rPr>
        <w:t>PASTABA.</w:t>
      </w:r>
      <w:r>
        <w:t xml:space="preserve"> </w:t>
      </w:r>
      <w:r w:rsidRPr="00B84013">
        <w:rPr>
          <w:b/>
          <w:bCs/>
        </w:rPr>
        <w:t>Šio pirkimo apimtyje nėra galimybės įsigyti tik kelio ženklo</w:t>
      </w:r>
      <w:r w:rsidR="00940A90">
        <w:rPr>
          <w:b/>
          <w:bCs/>
        </w:rPr>
        <w:t xml:space="preserve"> / kelio skydo</w:t>
      </w:r>
      <w:r w:rsidRPr="00B84013">
        <w:rPr>
          <w:b/>
          <w:bCs/>
        </w:rPr>
        <w:t>. Kelio ženkl</w:t>
      </w:r>
      <w:r w:rsidR="00940A90">
        <w:rPr>
          <w:b/>
          <w:bCs/>
        </w:rPr>
        <w:t>as</w:t>
      </w:r>
      <w:r w:rsidRPr="00B84013">
        <w:rPr>
          <w:b/>
          <w:bCs/>
        </w:rPr>
        <w:t xml:space="preserve"> yra perkamas tik su įrengimo / montavimo darbais.</w:t>
      </w:r>
      <w:r>
        <w:t xml:space="preserve"> </w:t>
      </w:r>
    </w:p>
    <w:p w14:paraId="78448A37" w14:textId="5059229D" w:rsidR="00EF3D74" w:rsidRDefault="00EF3D74" w:rsidP="008E0182">
      <w:pPr>
        <w:pStyle w:val="ListParagraph"/>
        <w:tabs>
          <w:tab w:val="left" w:pos="630"/>
          <w:tab w:val="left" w:pos="1530"/>
        </w:tabs>
        <w:spacing w:line="244" w:lineRule="auto"/>
        <w:ind w:left="0" w:firstLine="432"/>
        <w:jc w:val="right"/>
      </w:pPr>
    </w:p>
    <w:p w14:paraId="37A86ECF" w14:textId="71544B81" w:rsidR="00F3703D" w:rsidRDefault="00042F20" w:rsidP="008E0182">
      <w:pPr>
        <w:pStyle w:val="Heading1"/>
        <w:ind w:left="0" w:firstLine="432"/>
      </w:pPr>
      <w:r>
        <w:t>Saugaus eismo priemonių įrengimas</w:t>
      </w:r>
    </w:p>
    <w:p w14:paraId="4808F4C0" w14:textId="77777777" w:rsidR="00042F20" w:rsidRDefault="00042F20" w:rsidP="008E0182">
      <w:pPr>
        <w:tabs>
          <w:tab w:val="left" w:pos="1530"/>
        </w:tabs>
        <w:spacing w:line="244" w:lineRule="auto"/>
        <w:ind w:firstLine="432"/>
        <w:jc w:val="center"/>
        <w:rPr>
          <w:b/>
          <w:bCs/>
        </w:rPr>
      </w:pPr>
    </w:p>
    <w:p w14:paraId="5CF6B5D0" w14:textId="3006F5E5" w:rsidR="00042F20" w:rsidRDefault="008614CF" w:rsidP="008E0182">
      <w:pPr>
        <w:pStyle w:val="ListParagraph"/>
        <w:numPr>
          <w:ilvl w:val="0"/>
          <w:numId w:val="18"/>
        </w:numPr>
        <w:spacing w:line="244" w:lineRule="auto"/>
        <w:ind w:left="0" w:firstLine="432"/>
        <w:jc w:val="both"/>
      </w:pPr>
      <w:r>
        <w:t xml:space="preserve">Saugaus eismo priemonių įrengimo darbai turi būti atliekami vadovaujantis </w:t>
      </w:r>
      <w:r w:rsidR="00F03B2B">
        <w:t xml:space="preserve">(aktualiomis redakcijomis) </w:t>
      </w:r>
      <w:r w:rsidR="00EA294E">
        <w:t xml:space="preserve">Lietuvos Respublikos Kelių įstatymu, Lietuvos respublikos Statybos įstatymu, </w:t>
      </w:r>
      <w:r w:rsidR="00682170">
        <w:t xml:space="preserve">statybos techniniais reglamentais, kelių techniniu reglamentu, </w:t>
      </w:r>
      <w:r>
        <w:t>Lietuvos automobilių kelių direkcijos prie susisiekimo ministerijos direktoriaus 2010-06-09 įsakymu Nr. V-146 patvirtintomis Inžinerinių saugaus eismo priemonių projektavimo ir naudojimo rekomendacijomis R ISEP 10; Lietuvos automobilių kelių direkcijos prie susisiekimo ministerijos direktoriaus 2014-02-20 įsakymu Nr. V-69 patvirtintomis</w:t>
      </w:r>
      <w:r w:rsidR="00D54127">
        <w:t xml:space="preserve"> Automobilių kelių signalinių stulpelių techninių reikalavimų aprašu ir įrengimo taisyklėmis TRAT SST 14</w:t>
      </w:r>
      <w:r w:rsidR="00BC5A70">
        <w:t xml:space="preserve"> (toliau – TRAT SST 14)</w:t>
      </w:r>
      <w:r w:rsidR="00D54127">
        <w:t xml:space="preserve">; Lietuvos automobilių kelių direkcijos prie susisiekimo ministerijos generalinio direktoriaus 2010-01-07 </w:t>
      </w:r>
      <w:r w:rsidR="00F03B2B">
        <w:t xml:space="preserve">įsakymu Nr. V-8 patvirtintomis </w:t>
      </w:r>
      <w:r w:rsidR="00F03B2B" w:rsidRPr="00D6539F">
        <w:t>Automobilių kelių transporto priemonių apsauginių atitvarų sistemų projektavimo taisyklėmis KPT TAS 09 ir saugaus eismo priemonių įrengimą reglamentuojančiais teisės aktais.</w:t>
      </w:r>
    </w:p>
    <w:p w14:paraId="2BCA72EA" w14:textId="7E848CF8" w:rsidR="00BF0A21" w:rsidRDefault="00BF0A21" w:rsidP="008E0182">
      <w:pPr>
        <w:pStyle w:val="ListParagraph"/>
        <w:numPr>
          <w:ilvl w:val="0"/>
          <w:numId w:val="18"/>
        </w:numPr>
        <w:spacing w:line="244" w:lineRule="auto"/>
        <w:ind w:left="0" w:firstLine="432"/>
        <w:jc w:val="both"/>
      </w:pPr>
      <w:r>
        <w:t>A grupės plastikiniai balti signaliniai stulpeliai, naudojami</w:t>
      </w:r>
      <w:r w:rsidR="0052472B">
        <w:t xml:space="preserve"> </w:t>
      </w:r>
      <w:r>
        <w:t>važiuojamosios dalies krašto ženklinimui</w:t>
      </w:r>
      <w:r w:rsidRPr="00BF0A21">
        <w:t>.</w:t>
      </w:r>
      <w:r w:rsidR="00DC3259">
        <w:t xml:space="preserve"> A grupės stulpelio matmenys ir atšvaitų</w:t>
      </w:r>
      <w:r w:rsidR="00FD4714">
        <w:t xml:space="preserve"> tipas</w:t>
      </w:r>
      <w:r w:rsidR="00DC3259">
        <w:t xml:space="preserve"> turi atitikti TRA SST 14 nustatytus reikalavimus. </w:t>
      </w:r>
    </w:p>
    <w:p w14:paraId="246B8E65" w14:textId="582C299B" w:rsidR="0052472B" w:rsidRDefault="0052472B" w:rsidP="008E0182">
      <w:pPr>
        <w:pStyle w:val="ListParagraph"/>
        <w:numPr>
          <w:ilvl w:val="0"/>
          <w:numId w:val="18"/>
        </w:numPr>
        <w:spacing w:line="244" w:lineRule="auto"/>
        <w:ind w:left="0" w:firstLine="432"/>
        <w:jc w:val="both"/>
      </w:pPr>
      <w:r>
        <w:t xml:space="preserve">B grupės raudoni signaliniai stulpeliai, naudojami eismo juostos krašto ženklinimui. </w:t>
      </w:r>
      <w:r w:rsidR="00DC3259">
        <w:t xml:space="preserve">B grupės stulpelio matmenys ir atšvaitų </w:t>
      </w:r>
      <w:r w:rsidR="00FD4714">
        <w:t xml:space="preserve">tipas </w:t>
      </w:r>
      <w:r w:rsidR="00DC3259">
        <w:t>turi atitikti TRA SST 14 nustatytus reikalavimus.</w:t>
      </w:r>
    </w:p>
    <w:p w14:paraId="7611D52C" w14:textId="5752042B" w:rsidR="00BC5A70" w:rsidRDefault="00BC5A70" w:rsidP="008E0182">
      <w:pPr>
        <w:pStyle w:val="ListParagraph"/>
        <w:numPr>
          <w:ilvl w:val="0"/>
          <w:numId w:val="18"/>
        </w:numPr>
        <w:spacing w:line="244" w:lineRule="auto"/>
        <w:ind w:left="0" w:firstLine="432"/>
        <w:jc w:val="both"/>
      </w:pPr>
      <w:r>
        <w:t xml:space="preserve">Signaliniai stulpeliai (A ir B grupės) turi būti įrengiami vadovaujantis TRAT SST 14 nustatytais reikalavimais. </w:t>
      </w:r>
    </w:p>
    <w:p w14:paraId="5E4A5F81" w14:textId="11D3A179" w:rsidR="00504443" w:rsidRDefault="00504443" w:rsidP="008E0182">
      <w:pPr>
        <w:pStyle w:val="ListParagraph"/>
        <w:numPr>
          <w:ilvl w:val="0"/>
          <w:numId w:val="18"/>
        </w:numPr>
        <w:spacing w:line="244" w:lineRule="auto"/>
        <w:ind w:left="0" w:firstLine="432"/>
        <w:jc w:val="both"/>
      </w:pPr>
      <w:r>
        <w:t xml:space="preserve">Plieniniai kelio atitvarai įrengiami su Užsakovo užsakymo metu perkamais supaprastinto tipo pradiniais ir galiniais komponentais. </w:t>
      </w:r>
    </w:p>
    <w:p w14:paraId="23E6A3F6" w14:textId="36129E07" w:rsidR="00504443" w:rsidRDefault="00504443" w:rsidP="008E0182">
      <w:pPr>
        <w:pStyle w:val="ListParagraph"/>
        <w:numPr>
          <w:ilvl w:val="0"/>
          <w:numId w:val="18"/>
        </w:numPr>
        <w:spacing w:line="244" w:lineRule="auto"/>
        <w:ind w:left="0" w:firstLine="432"/>
        <w:jc w:val="both"/>
      </w:pPr>
      <w:r>
        <w:t>Į plieninių kelio atitvarų įrengimo kainą turi būti įskaičiuota jungiamieji komponentai ir kitos darbų atlikimui reikalingos medžiagos</w:t>
      </w:r>
      <w:r w:rsidR="00113093">
        <w:t xml:space="preserve"> / priemonės. </w:t>
      </w:r>
    </w:p>
    <w:p w14:paraId="75C8ADD1" w14:textId="2C8325A0" w:rsidR="00113093" w:rsidRPr="00D6539F" w:rsidRDefault="00113093" w:rsidP="008E0182">
      <w:pPr>
        <w:pStyle w:val="ListParagraph"/>
        <w:numPr>
          <w:ilvl w:val="0"/>
          <w:numId w:val="18"/>
        </w:numPr>
        <w:spacing w:line="244" w:lineRule="auto"/>
        <w:ind w:left="0" w:firstLine="432"/>
        <w:jc w:val="both"/>
      </w:pPr>
      <w:r>
        <w:t xml:space="preserve">Pėsčiųjų – dviračių tvorelė turi būti sudaryta iš vertikalių </w:t>
      </w:r>
      <w:r w:rsidR="00114F90">
        <w:t xml:space="preserve">apvalaus profilio vamzdžių, kurie eismo įvykio metu sulinksta. </w:t>
      </w:r>
    </w:p>
    <w:p w14:paraId="2879FFC9" w14:textId="16D9C15A" w:rsidR="003F4607" w:rsidRPr="00D6539F" w:rsidRDefault="00583175" w:rsidP="008E0182">
      <w:pPr>
        <w:pStyle w:val="ListParagraph"/>
        <w:numPr>
          <w:ilvl w:val="0"/>
          <w:numId w:val="18"/>
        </w:numPr>
        <w:spacing w:line="244" w:lineRule="auto"/>
        <w:ind w:left="0" w:firstLine="432"/>
        <w:jc w:val="both"/>
      </w:pPr>
      <w:r w:rsidRPr="00D6539F">
        <w:t>Saugaus eismo priemonės turi būti pagamintos ir įrengtos pagal Užsakovo užsakymo metu nurodytus išmatavimus, spalvas ir kitus parametrus</w:t>
      </w:r>
      <w:r w:rsidR="0026634C" w:rsidRPr="00D6539F">
        <w:t xml:space="preserve"> (</w:t>
      </w:r>
      <w:r w:rsidR="00D6539F" w:rsidRPr="00D6539F">
        <w:t>pagal Užsakovo užsakymo metu pateiktą Techninę specifikaciją</w:t>
      </w:r>
      <w:r w:rsidR="0026634C" w:rsidRPr="00D6539F">
        <w:t>)</w:t>
      </w:r>
      <w:r w:rsidR="00233EE4" w:rsidRPr="00D6539F">
        <w:t>;</w:t>
      </w:r>
    </w:p>
    <w:p w14:paraId="086CDEE1" w14:textId="77777777" w:rsidR="00042F20" w:rsidRPr="00D6539F" w:rsidRDefault="00042F20" w:rsidP="008E0182">
      <w:pPr>
        <w:tabs>
          <w:tab w:val="left" w:pos="1530"/>
        </w:tabs>
        <w:spacing w:line="244" w:lineRule="auto"/>
        <w:ind w:firstLine="432"/>
        <w:jc w:val="both"/>
        <w:rPr>
          <w:b/>
          <w:bCs/>
        </w:rPr>
      </w:pPr>
    </w:p>
    <w:p w14:paraId="1A6E356D" w14:textId="77777777" w:rsidR="00BF6CD5" w:rsidRPr="00D6539F" w:rsidRDefault="00BF6CD5" w:rsidP="008E0182">
      <w:pPr>
        <w:pStyle w:val="Heading1"/>
        <w:ind w:left="0" w:firstLine="432"/>
      </w:pPr>
      <w:r w:rsidRPr="00D6539F">
        <w:t>Darbų atlikimo terminai</w:t>
      </w:r>
    </w:p>
    <w:p w14:paraId="11044B5A" w14:textId="77777777" w:rsidR="00BF6CD5" w:rsidRDefault="00BF6CD5" w:rsidP="008E0182">
      <w:pPr>
        <w:pStyle w:val="ListParagraph"/>
        <w:tabs>
          <w:tab w:val="left" w:pos="360"/>
          <w:tab w:val="left" w:pos="810"/>
          <w:tab w:val="left" w:pos="990"/>
        </w:tabs>
        <w:spacing w:line="244" w:lineRule="auto"/>
        <w:ind w:left="0" w:firstLine="432"/>
        <w:jc w:val="center"/>
        <w:rPr>
          <w:b/>
          <w:bCs/>
        </w:rPr>
      </w:pPr>
    </w:p>
    <w:p w14:paraId="3F8990F3" w14:textId="00C81F9F" w:rsidR="00907369" w:rsidRDefault="00491B03" w:rsidP="008E0182">
      <w:pPr>
        <w:pStyle w:val="ListParagraph"/>
        <w:numPr>
          <w:ilvl w:val="0"/>
          <w:numId w:val="19"/>
        </w:numPr>
        <w:tabs>
          <w:tab w:val="left" w:pos="360"/>
          <w:tab w:val="left" w:pos="810"/>
          <w:tab w:val="left" w:pos="990"/>
          <w:tab w:val="left" w:pos="1620"/>
        </w:tabs>
        <w:spacing w:line="244" w:lineRule="auto"/>
        <w:ind w:left="0" w:firstLine="432"/>
        <w:jc w:val="both"/>
      </w:pPr>
      <w:r w:rsidRPr="00491B03">
        <w:t xml:space="preserve">Darbų vykdymo grafiką, kuris turi atitikti Užsakovo reikalavimus Tiekėjas įsipareigoja pateikti suderinimui Užsakovui per 5 (penkias) darbo dienas nuo atskiro Darbų užsakymo gavimo dienos. Šalių suderintas Darbų vykdymo grafikas yra pridedamas kaip priedas prie </w:t>
      </w:r>
      <w:del w:id="5" w:author="Vaida Petruškevičiūtė" w:date="2024-09-04T15:06:00Z" w16du:dateUtc="2024-09-04T12:06:00Z">
        <w:r w:rsidRPr="00491B03" w:rsidDel="00A60C61">
          <w:delText xml:space="preserve">šios </w:delText>
        </w:r>
      </w:del>
      <w:r w:rsidRPr="00491B03">
        <w:t>Pirkimo sutarties ir yra laikomas neatskiriama Pirkimo sutarties dalimi.</w:t>
      </w:r>
      <w:r w:rsidRPr="00491B03" w:rsidDel="00491B03">
        <w:t xml:space="preserve"> </w:t>
      </w:r>
      <w:del w:id="6" w:author="Vaida Petruškevičiūtė" w:date="2024-09-04T15:06:00Z" w16du:dateUtc="2024-09-04T12:06:00Z">
        <w:r w:rsidR="001B4BD4" w:rsidDel="00A60C61">
          <w:delText>(</w:delText>
        </w:r>
        <w:r w:rsidR="0003792D" w:rsidDel="00A60C61">
          <w:delText xml:space="preserve"> </w:delText>
        </w:r>
      </w:del>
    </w:p>
    <w:p w14:paraId="43367A39" w14:textId="0BB74644" w:rsidR="00BF6CD5" w:rsidRDefault="00491B03" w:rsidP="008E0182">
      <w:pPr>
        <w:pStyle w:val="ListParagraph"/>
        <w:numPr>
          <w:ilvl w:val="0"/>
          <w:numId w:val="19"/>
        </w:numPr>
        <w:tabs>
          <w:tab w:val="left" w:pos="360"/>
          <w:tab w:val="left" w:pos="810"/>
          <w:tab w:val="left" w:pos="990"/>
          <w:tab w:val="left" w:pos="1620"/>
        </w:tabs>
        <w:spacing w:line="244" w:lineRule="auto"/>
        <w:ind w:left="0" w:firstLine="432"/>
        <w:jc w:val="both"/>
      </w:pPr>
      <w:r>
        <w:t xml:space="preserve">Darbus Tiekėjas atlieka per su Užsakovu suderintus ir darbų grafike nurodytus terminus. </w:t>
      </w:r>
    </w:p>
    <w:p w14:paraId="6EAA5565" w14:textId="6438CF41" w:rsidR="005411C4" w:rsidRDefault="005411C4" w:rsidP="008E0182">
      <w:pPr>
        <w:pStyle w:val="ListParagraph"/>
        <w:numPr>
          <w:ilvl w:val="0"/>
          <w:numId w:val="19"/>
        </w:numPr>
        <w:tabs>
          <w:tab w:val="left" w:pos="360"/>
          <w:tab w:val="left" w:pos="810"/>
          <w:tab w:val="left" w:pos="990"/>
          <w:tab w:val="left" w:pos="1620"/>
        </w:tabs>
        <w:spacing w:line="244" w:lineRule="auto"/>
        <w:ind w:left="0" w:firstLine="432"/>
        <w:jc w:val="both"/>
      </w:pPr>
      <w:r>
        <w:t xml:space="preserve">Esant poreikiui ženklinimo ar saugaus priemonių įrengimo darbus atlikti skubos tvarka (po eismo įvykių, stichinių nelaimių ir pan.), darbų atlikimo terminas derinamas </w:t>
      </w:r>
      <w:r w:rsidR="00664D31">
        <w:t>atskiru susitarimu tarp Užsakovo ir Tiekėjo</w:t>
      </w:r>
      <w:r>
        <w:t xml:space="preserve">. </w:t>
      </w:r>
      <w:r w:rsidR="00E37781">
        <w:t xml:space="preserve">Kai užsakymas vykdomas skubos tvarka, </w:t>
      </w:r>
      <w:r w:rsidR="00C82155">
        <w:t xml:space="preserve">darbų atlikimo įkainis apskaičiuojamas padauginus Tiekėjo pasiūlytą įkainį atitinkamiems darbams iš </w:t>
      </w:r>
      <w:r w:rsidR="00491B03">
        <w:t>koeficiento</w:t>
      </w:r>
      <w:r w:rsidR="00C82155">
        <w:t xml:space="preserve"> </w:t>
      </w:r>
      <w:r w:rsidR="00E37781">
        <w:t>2.</w:t>
      </w:r>
    </w:p>
    <w:p w14:paraId="1BFBC1CA" w14:textId="110F545B" w:rsidR="00BF6CD5" w:rsidRDefault="00BF6CD5" w:rsidP="008E0182">
      <w:pPr>
        <w:pStyle w:val="ListParagraph"/>
        <w:numPr>
          <w:ilvl w:val="0"/>
          <w:numId w:val="19"/>
        </w:numPr>
        <w:tabs>
          <w:tab w:val="left" w:pos="360"/>
          <w:tab w:val="left" w:pos="810"/>
          <w:tab w:val="left" w:pos="990"/>
          <w:tab w:val="left" w:pos="1620"/>
        </w:tabs>
        <w:spacing w:line="244" w:lineRule="auto"/>
        <w:ind w:left="0" w:firstLine="432"/>
        <w:jc w:val="both"/>
      </w:pPr>
      <w:r w:rsidRPr="00D64243">
        <w:t xml:space="preserve">Neatlikinėti </w:t>
      </w:r>
      <w:r w:rsidR="0003792D">
        <w:t>d</w:t>
      </w:r>
      <w:r w:rsidRPr="00D64243">
        <w:t>arbų A, B</w:t>
      </w:r>
      <w:r>
        <w:t>,</w:t>
      </w:r>
      <w:r w:rsidRPr="00D64243">
        <w:t xml:space="preserve"> C </w:t>
      </w:r>
      <w:r>
        <w:t xml:space="preserve">ir D </w:t>
      </w:r>
      <w:r w:rsidRPr="00D64243">
        <w:t xml:space="preserve">kategorijos miesto gatvėse </w:t>
      </w:r>
      <w:r>
        <w:t xml:space="preserve">piko metu, </w:t>
      </w:r>
      <w:proofErr w:type="spellStart"/>
      <w:r>
        <w:t>t.y</w:t>
      </w:r>
      <w:proofErr w:type="spellEnd"/>
      <w:r>
        <w:t xml:space="preserve">. nuo </w:t>
      </w:r>
      <w:r w:rsidRPr="00D64243">
        <w:t xml:space="preserve">7 val. iki </w:t>
      </w:r>
      <w:r>
        <w:t>9 val. ir nuo 16 val. iki 19</w:t>
      </w:r>
      <w:r w:rsidRPr="00D64243">
        <w:t xml:space="preserve"> val.,</w:t>
      </w:r>
      <w:r>
        <w:t xml:space="preserve"> nebent </w:t>
      </w:r>
      <w:r w:rsidR="0003792D">
        <w:t>d</w:t>
      </w:r>
      <w:r>
        <w:t>arbų atlikimas šiuo laiku būtų suderintas su Užsakovu iš anksto</w:t>
      </w:r>
      <w:r w:rsidR="0003792D">
        <w:t>.</w:t>
      </w:r>
    </w:p>
    <w:p w14:paraId="2FF24865" w14:textId="77777777" w:rsidR="00BF6CD5" w:rsidRDefault="00BF6CD5" w:rsidP="008E0182">
      <w:pPr>
        <w:pStyle w:val="ListParagraph"/>
        <w:numPr>
          <w:ilvl w:val="0"/>
          <w:numId w:val="19"/>
        </w:numPr>
        <w:tabs>
          <w:tab w:val="left" w:pos="360"/>
          <w:tab w:val="left" w:pos="810"/>
          <w:tab w:val="left" w:pos="990"/>
          <w:tab w:val="left" w:pos="1620"/>
        </w:tabs>
        <w:spacing w:line="244" w:lineRule="auto"/>
        <w:ind w:left="0" w:firstLine="432"/>
        <w:jc w:val="both"/>
      </w:pPr>
      <w:r w:rsidRPr="00D64243">
        <w:t>Visi</w:t>
      </w:r>
      <w:r>
        <w:t xml:space="preserve"> užsakomi horizontalaus ženklinimo darbai turi būti baigti iki einamųjų metų lapkričio 10 d. </w:t>
      </w:r>
    </w:p>
    <w:p w14:paraId="7CD02ABF" w14:textId="58A38D15" w:rsidR="00BF6CD5" w:rsidRDefault="00BF6CD5" w:rsidP="008E0182">
      <w:pPr>
        <w:pStyle w:val="ListParagraph"/>
        <w:numPr>
          <w:ilvl w:val="0"/>
          <w:numId w:val="19"/>
        </w:numPr>
        <w:tabs>
          <w:tab w:val="left" w:pos="360"/>
          <w:tab w:val="left" w:pos="810"/>
          <w:tab w:val="left" w:pos="990"/>
          <w:tab w:val="left" w:pos="1620"/>
        </w:tabs>
        <w:spacing w:line="244" w:lineRule="auto"/>
        <w:ind w:left="0" w:firstLine="432"/>
        <w:jc w:val="both"/>
      </w:pPr>
      <w:r w:rsidRPr="00D64243">
        <w:t xml:space="preserve">Atliktų </w:t>
      </w:r>
      <w:r w:rsidR="005411C4">
        <w:t>horizontaliojo ženklinimo darbų</w:t>
      </w:r>
      <w:r w:rsidRPr="00D64243">
        <w:t xml:space="preserve"> duomenų bazių parengimas, duomenų tikslinimas, įkėlimas į kitas sistemas turi būti baigti iki einamųjų metų gruodžio 10 d.</w:t>
      </w:r>
      <w:r w:rsidR="00491B03">
        <w:t xml:space="preserve"> (taikoma, jei Užsakovas Konkretaus užsakymo metu nurodys, kad reikalinga informaciją sukelti į jo informacinę sistemą).</w:t>
      </w:r>
    </w:p>
    <w:p w14:paraId="408B1D68" w14:textId="1C0B113B" w:rsidR="005411C4" w:rsidRDefault="007B7A92" w:rsidP="008E0182">
      <w:pPr>
        <w:pStyle w:val="ListParagraph"/>
        <w:numPr>
          <w:ilvl w:val="0"/>
          <w:numId w:val="19"/>
        </w:numPr>
        <w:tabs>
          <w:tab w:val="left" w:pos="360"/>
          <w:tab w:val="left" w:pos="810"/>
          <w:tab w:val="left" w:pos="990"/>
          <w:tab w:val="left" w:pos="1620"/>
        </w:tabs>
        <w:spacing w:line="244" w:lineRule="auto"/>
        <w:ind w:left="0" w:firstLine="432"/>
        <w:jc w:val="both"/>
      </w:pPr>
      <w:r>
        <w:t xml:space="preserve">Vertikaliųjų kelio ženklų </w:t>
      </w:r>
      <w:r w:rsidR="005411C4">
        <w:t>ir saugaus eismo priemonių įrengimo darbus galima vykdyti bet kuriuo metų laiku, jeigu tik tai leidžia aplinkos oro sąlygos</w:t>
      </w:r>
      <w:r w:rsidR="006023DD">
        <w:t xml:space="preserve"> ir techniniai reikalavimai ženklinimo atlikimui</w:t>
      </w:r>
      <w:r w:rsidR="005411C4">
        <w:t xml:space="preserve">. </w:t>
      </w:r>
    </w:p>
    <w:p w14:paraId="3582665A" w14:textId="77777777" w:rsidR="005411C4" w:rsidRPr="00D64243" w:rsidRDefault="005411C4" w:rsidP="008E0182">
      <w:pPr>
        <w:pStyle w:val="ListParagraph"/>
        <w:tabs>
          <w:tab w:val="left" w:pos="1620"/>
        </w:tabs>
        <w:spacing w:line="244" w:lineRule="auto"/>
        <w:ind w:left="0" w:firstLine="432"/>
        <w:jc w:val="both"/>
      </w:pPr>
    </w:p>
    <w:p w14:paraId="2B792244" w14:textId="75350EC7" w:rsidR="006B4FC4" w:rsidRPr="00BF15AD" w:rsidRDefault="00BF15AD" w:rsidP="008E0182">
      <w:pPr>
        <w:pStyle w:val="Heading1"/>
        <w:ind w:left="0" w:firstLine="432"/>
      </w:pPr>
      <w:r>
        <w:t xml:space="preserve"> </w:t>
      </w:r>
      <w:r w:rsidR="00E87C2E" w:rsidRPr="00BF15AD">
        <w:t>Darbų saugumo reikalavimai</w:t>
      </w:r>
    </w:p>
    <w:p w14:paraId="58306D4C" w14:textId="77777777" w:rsidR="00E87C2E" w:rsidRDefault="00E87C2E" w:rsidP="008E0182">
      <w:pPr>
        <w:pStyle w:val="ListParagraph"/>
        <w:tabs>
          <w:tab w:val="left" w:pos="1434"/>
        </w:tabs>
        <w:spacing w:line="244" w:lineRule="auto"/>
        <w:ind w:left="0" w:firstLine="432"/>
        <w:jc w:val="center"/>
        <w:rPr>
          <w:b/>
          <w:bCs/>
        </w:rPr>
      </w:pPr>
    </w:p>
    <w:p w14:paraId="5E3E35DC" w14:textId="0B3D5C7F" w:rsidR="00E87C2E" w:rsidRPr="00EA4B2C" w:rsidRDefault="00E87C2E" w:rsidP="008E0182">
      <w:pPr>
        <w:pStyle w:val="ListParagraph"/>
        <w:numPr>
          <w:ilvl w:val="0"/>
          <w:numId w:val="20"/>
        </w:numPr>
        <w:tabs>
          <w:tab w:val="left" w:pos="900"/>
        </w:tabs>
        <w:ind w:left="0" w:firstLine="432"/>
        <w:jc w:val="both"/>
      </w:pPr>
      <w:r w:rsidRPr="00EA4B2C">
        <w:lastRenderedPageBreak/>
        <w:t xml:space="preserve">Siekiant užtikrinti eismo saugumą kelių (gatvių) </w:t>
      </w:r>
      <w:r>
        <w:t>horizontaliojo</w:t>
      </w:r>
      <w:r w:rsidR="009040F7">
        <w:t xml:space="preserve"> ženklinimo</w:t>
      </w:r>
      <w:r>
        <w:t xml:space="preserve">, </w:t>
      </w:r>
      <w:r w:rsidR="007B7A92">
        <w:t>vertikaliųjų kelio ženklų</w:t>
      </w:r>
      <w:r w:rsidR="009040F7">
        <w:t xml:space="preserve"> </w:t>
      </w:r>
      <w:r>
        <w:t xml:space="preserve">ir saugaus eismo priemonių </w:t>
      </w:r>
      <w:r w:rsidR="009040F7">
        <w:t>įrengimo</w:t>
      </w:r>
      <w:r w:rsidRPr="00EA4B2C">
        <w:t xml:space="preserve"> darbų metu, Tiekėjas privalo naudoti kelio darbams skirtus laikinus kilnojamus įspėjamuosius, draudžiamuosius ir nukreipiamuosius kelio ženklus, atitvėrimus, apsaugines signalines tvoreles, vadovautis Lietuvos Respublikos susisiekimo ministro 2012 m. sausio 31 d. įsakymu Nr. 3-83 patvirtintomis Kelio ženklų įrengimo ir vertikaliojo ženklinimo taisyklėmis bei Lietuvos automobilių kelių direkcijos prie Susisiekimo ministerijos direktoriaus 2012 m. balandžio 16 d. įsakymu Nr. V-87 patvirtintomis taisyklėmis „Automobilių kelių darbo vietų aptvėrimo ir eismo reguliavimo taisyklės T DVAER 12“. Automašinos keliuose (gatvėse) turi dirbti su įjungtais oranžinės spalvos švyturėliais, darbininkai turi vilkėti spec. rūbus, skirtus dirbti kelyje. Automašinos, darbininkų apranga, atitvarai turi būti paženklinti Tiekėjo atributais.</w:t>
      </w:r>
    </w:p>
    <w:p w14:paraId="5FC33111" w14:textId="77777777" w:rsidR="00E87C2E" w:rsidRDefault="00E87C2E" w:rsidP="008E0182">
      <w:pPr>
        <w:pStyle w:val="ListParagraph"/>
        <w:tabs>
          <w:tab w:val="left" w:pos="1434"/>
        </w:tabs>
        <w:spacing w:line="244" w:lineRule="auto"/>
        <w:ind w:left="0" w:firstLine="432"/>
        <w:jc w:val="center"/>
        <w:rPr>
          <w:b/>
          <w:bCs/>
        </w:rPr>
      </w:pPr>
    </w:p>
    <w:p w14:paraId="3595DB26" w14:textId="5B2B6972" w:rsidR="00C46A46" w:rsidRPr="00BF15AD" w:rsidRDefault="00C46A46" w:rsidP="008E0182">
      <w:pPr>
        <w:pStyle w:val="Heading1"/>
        <w:ind w:left="0" w:firstLine="432"/>
      </w:pPr>
      <w:r w:rsidRPr="00BF15AD">
        <w:t>Aplinkos apsauga</w:t>
      </w:r>
    </w:p>
    <w:p w14:paraId="3AF325F4" w14:textId="77777777" w:rsidR="00C46A46" w:rsidRDefault="00C46A46" w:rsidP="008E0182">
      <w:pPr>
        <w:pStyle w:val="ListParagraph"/>
        <w:tabs>
          <w:tab w:val="left" w:pos="1434"/>
          <w:tab w:val="left" w:pos="1435"/>
        </w:tabs>
        <w:spacing w:line="244" w:lineRule="auto"/>
        <w:ind w:left="0" w:firstLine="432"/>
        <w:jc w:val="center"/>
      </w:pPr>
    </w:p>
    <w:p w14:paraId="1AF6D26F" w14:textId="32F1561D" w:rsidR="00C46A46" w:rsidRDefault="00EA1493" w:rsidP="008E0182">
      <w:pPr>
        <w:pStyle w:val="ListParagraph"/>
        <w:numPr>
          <w:ilvl w:val="0"/>
          <w:numId w:val="21"/>
        </w:numPr>
        <w:tabs>
          <w:tab w:val="left" w:pos="450"/>
          <w:tab w:val="left" w:pos="720"/>
          <w:tab w:val="left" w:pos="810"/>
        </w:tabs>
        <w:spacing w:line="244" w:lineRule="auto"/>
        <w:ind w:left="0" w:firstLine="432"/>
        <w:jc w:val="both"/>
      </w:pPr>
      <w:r>
        <w:t xml:space="preserve">Atliekant darbus turi būti laikomasi </w:t>
      </w:r>
      <w:r w:rsidR="0083571A">
        <w:t>Lietuvos Respublikos aplinkos ministro 2011-06-28 įsakymu Nr. D1-508 patvirtint</w:t>
      </w:r>
      <w:r w:rsidR="009A6093">
        <w:t>ame</w:t>
      </w:r>
      <w:r w:rsidR="0083571A">
        <w:t xml:space="preserve"> Aplinkos apsaugos kriterijų taikymo</w:t>
      </w:r>
      <w:r w:rsidR="009A6093">
        <w:t>, vykdant žaliuosius pirkimus, tvarkos apraše (toliau – aprašas) nurodytų minimalių kelio ženklams ir ženklinimui taikomų aplinkos apsaugos kriterijų. Turi būti vadovaujamasi aktualia aprašo redakcija.</w:t>
      </w:r>
    </w:p>
    <w:p w14:paraId="547E9C03" w14:textId="0941DBB4" w:rsidR="009A6093" w:rsidRDefault="009A6093" w:rsidP="008E0182">
      <w:pPr>
        <w:pStyle w:val="ListParagraph"/>
        <w:tabs>
          <w:tab w:val="left" w:pos="720"/>
          <w:tab w:val="left" w:pos="810"/>
        </w:tabs>
        <w:spacing w:line="244" w:lineRule="auto"/>
        <w:ind w:left="0" w:firstLine="432"/>
        <w:jc w:val="both"/>
      </w:pPr>
      <w:r>
        <w:t xml:space="preserve">Jeigu dinaminės pirkimo sistemos laikotarpiu įsigaliotų nauji aplinkos apsaugos kriterijus reglamentuojantys teisės aktai, turi būti laikomasi aktualių jų redakcijų. </w:t>
      </w:r>
    </w:p>
    <w:p w14:paraId="0CC6DE59" w14:textId="22F541BB" w:rsidR="00255F1E" w:rsidRDefault="00255F1E" w:rsidP="008E0182">
      <w:pPr>
        <w:ind w:firstLine="432"/>
      </w:pPr>
    </w:p>
    <w:p w14:paraId="5F4491AF" w14:textId="77777777" w:rsidR="00255F1E" w:rsidRDefault="00255F1E" w:rsidP="008E0182">
      <w:pPr>
        <w:pStyle w:val="ListParagraph"/>
        <w:tabs>
          <w:tab w:val="left" w:pos="720"/>
          <w:tab w:val="left" w:pos="810"/>
        </w:tabs>
        <w:spacing w:line="244" w:lineRule="auto"/>
        <w:ind w:left="0" w:firstLine="432"/>
        <w:jc w:val="both"/>
      </w:pPr>
    </w:p>
    <w:p w14:paraId="0C95DC8F" w14:textId="77777777" w:rsidR="00C46A46" w:rsidRDefault="00C46A46" w:rsidP="008E0182">
      <w:pPr>
        <w:pStyle w:val="ListParagraph"/>
        <w:tabs>
          <w:tab w:val="left" w:pos="450"/>
          <w:tab w:val="left" w:pos="720"/>
          <w:tab w:val="left" w:pos="810"/>
        </w:tabs>
        <w:spacing w:line="244" w:lineRule="auto"/>
        <w:ind w:left="0" w:firstLine="432"/>
        <w:jc w:val="both"/>
      </w:pPr>
    </w:p>
    <w:p w14:paraId="43A55A92" w14:textId="54FA21FD" w:rsidR="00C46A46" w:rsidRPr="00C46A46" w:rsidRDefault="00C46A46" w:rsidP="008E0182">
      <w:pPr>
        <w:pStyle w:val="ListParagraph"/>
        <w:tabs>
          <w:tab w:val="left" w:pos="720"/>
        </w:tabs>
        <w:spacing w:line="244" w:lineRule="auto"/>
        <w:ind w:left="0" w:firstLine="432"/>
        <w:jc w:val="both"/>
      </w:pPr>
      <w:r>
        <w:t xml:space="preserve"> </w:t>
      </w:r>
    </w:p>
    <w:sectPr w:rsidR="00C46A46" w:rsidRPr="00C46A46">
      <w:pgSz w:w="12240" w:h="15840"/>
      <w:pgMar w:top="600" w:right="1100" w:bottom="280" w:left="110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506AF7"/>
    <w:multiLevelType w:val="multilevel"/>
    <w:tmpl w:val="23526652"/>
    <w:lvl w:ilvl="0">
      <w:start w:val="1"/>
      <w:numFmt w:val="upperRoman"/>
      <w:pStyle w:val="Heading1"/>
      <w:lvlText w:val="%1."/>
      <w:lvlJc w:val="left"/>
      <w:pPr>
        <w:ind w:left="1602" w:hanging="360"/>
      </w:pPr>
      <w:rPr>
        <w:rFonts w:ascii="Times New Roman" w:eastAsia="Times New Roman" w:hAnsi="Times New Roman" w:cs="Times New Roman" w:hint="default"/>
        <w:b/>
        <w:bCs/>
        <w:spacing w:val="-9"/>
        <w:w w:val="102"/>
        <w:sz w:val="22"/>
        <w:szCs w:val="22"/>
        <w:lang w:val="lt-LT" w:eastAsia="en-US" w:bidi="ar-SA"/>
      </w:rPr>
    </w:lvl>
    <w:lvl w:ilvl="1">
      <w:start w:val="4"/>
      <w:numFmt w:val="decimal"/>
      <w:isLgl/>
      <w:lvlText w:val="%1.%2."/>
      <w:lvlJc w:val="left"/>
      <w:pPr>
        <w:ind w:left="1602" w:hanging="360"/>
      </w:pPr>
      <w:rPr>
        <w:rFonts w:hint="default"/>
      </w:rPr>
    </w:lvl>
    <w:lvl w:ilvl="2">
      <w:start w:val="1"/>
      <w:numFmt w:val="decimal"/>
      <w:isLgl/>
      <w:lvlText w:val="%1.%2.%3."/>
      <w:lvlJc w:val="left"/>
      <w:pPr>
        <w:ind w:left="1962" w:hanging="720"/>
      </w:pPr>
      <w:rPr>
        <w:rFonts w:hint="default"/>
      </w:rPr>
    </w:lvl>
    <w:lvl w:ilvl="3">
      <w:start w:val="1"/>
      <w:numFmt w:val="decimal"/>
      <w:isLgl/>
      <w:lvlText w:val="%1.%2.%3.%4."/>
      <w:lvlJc w:val="left"/>
      <w:pPr>
        <w:ind w:left="1962" w:hanging="720"/>
      </w:pPr>
      <w:rPr>
        <w:rFonts w:hint="default"/>
      </w:rPr>
    </w:lvl>
    <w:lvl w:ilvl="4">
      <w:start w:val="1"/>
      <w:numFmt w:val="decimal"/>
      <w:isLgl/>
      <w:lvlText w:val="%1.%2.%3.%4.%5."/>
      <w:lvlJc w:val="left"/>
      <w:pPr>
        <w:ind w:left="2322" w:hanging="1080"/>
      </w:pPr>
      <w:rPr>
        <w:rFonts w:hint="default"/>
      </w:rPr>
    </w:lvl>
    <w:lvl w:ilvl="5">
      <w:start w:val="1"/>
      <w:numFmt w:val="decimal"/>
      <w:isLgl/>
      <w:lvlText w:val="%1.%2.%3.%4.%5.%6."/>
      <w:lvlJc w:val="left"/>
      <w:pPr>
        <w:ind w:left="2322" w:hanging="1080"/>
      </w:pPr>
      <w:rPr>
        <w:rFonts w:hint="default"/>
      </w:rPr>
    </w:lvl>
    <w:lvl w:ilvl="6">
      <w:start w:val="1"/>
      <w:numFmt w:val="decimal"/>
      <w:isLgl/>
      <w:lvlText w:val="%1.%2.%3.%4.%5.%6.%7."/>
      <w:lvlJc w:val="left"/>
      <w:pPr>
        <w:ind w:left="2682" w:hanging="1440"/>
      </w:pPr>
      <w:rPr>
        <w:rFonts w:hint="default"/>
      </w:rPr>
    </w:lvl>
    <w:lvl w:ilvl="7">
      <w:start w:val="1"/>
      <w:numFmt w:val="decimal"/>
      <w:isLgl/>
      <w:lvlText w:val="%1.%2.%3.%4.%5.%6.%7.%8."/>
      <w:lvlJc w:val="left"/>
      <w:pPr>
        <w:ind w:left="2682" w:hanging="1440"/>
      </w:pPr>
      <w:rPr>
        <w:rFonts w:hint="default"/>
      </w:rPr>
    </w:lvl>
    <w:lvl w:ilvl="8">
      <w:start w:val="1"/>
      <w:numFmt w:val="decimal"/>
      <w:isLgl/>
      <w:lvlText w:val="%1.%2.%3.%4.%5.%6.%7.%8.%9."/>
      <w:lvlJc w:val="left"/>
      <w:pPr>
        <w:ind w:left="3042" w:hanging="1800"/>
      </w:pPr>
      <w:rPr>
        <w:rFonts w:hint="default"/>
      </w:rPr>
    </w:lvl>
  </w:abstractNum>
  <w:abstractNum w:abstractNumId="1" w15:restartNumberingAfterBreak="0">
    <w:nsid w:val="0BCF41FF"/>
    <w:multiLevelType w:val="hybridMultilevel"/>
    <w:tmpl w:val="3E6C0460"/>
    <w:lvl w:ilvl="0" w:tplc="55E81372">
      <w:start w:val="1"/>
      <w:numFmt w:val="decimal"/>
      <w:lvlText w:val="2.3.%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2" w15:restartNumberingAfterBreak="0">
    <w:nsid w:val="18C14EA7"/>
    <w:multiLevelType w:val="hybridMultilevel"/>
    <w:tmpl w:val="70FABFFC"/>
    <w:lvl w:ilvl="0" w:tplc="F556AC5C">
      <w:start w:val="1"/>
      <w:numFmt w:val="decimal"/>
      <w:lvlText w:val="2.3.%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3" w15:restartNumberingAfterBreak="0">
    <w:nsid w:val="221C37FB"/>
    <w:multiLevelType w:val="hybridMultilevel"/>
    <w:tmpl w:val="4C584B84"/>
    <w:lvl w:ilvl="0" w:tplc="F078DFFC">
      <w:start w:val="1"/>
      <w:numFmt w:val="decimal"/>
      <w:lvlText w:val="3.%1."/>
      <w:lvlJc w:val="left"/>
      <w:pPr>
        <w:ind w:left="720" w:hanging="360"/>
      </w:pPr>
      <w:rPr>
        <w:rFonts w:hint="default"/>
        <w:b w:val="0"/>
        <w:bCs w:val="0"/>
      </w:rPr>
    </w:lvl>
    <w:lvl w:ilvl="1" w:tplc="04270019">
      <w:start w:val="1"/>
      <w:numFmt w:val="lowerLetter"/>
      <w:lvlText w:val="%2."/>
      <w:lvlJc w:val="left"/>
      <w:pPr>
        <w:ind w:left="36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5A742CF"/>
    <w:multiLevelType w:val="hybridMultilevel"/>
    <w:tmpl w:val="64C6601C"/>
    <w:lvl w:ilvl="0" w:tplc="27AC5EE6">
      <w:start w:val="1"/>
      <w:numFmt w:val="decimal"/>
      <w:lvlText w:val="2.2.%1."/>
      <w:lvlJc w:val="left"/>
      <w:pPr>
        <w:ind w:left="1352" w:hanging="360"/>
      </w:pPr>
      <w:rPr>
        <w:rFonts w:hint="default"/>
      </w:rPr>
    </w:lvl>
    <w:lvl w:ilvl="1" w:tplc="04270019" w:tentative="1">
      <w:start w:val="1"/>
      <w:numFmt w:val="lowerLetter"/>
      <w:lvlText w:val="%2."/>
      <w:lvlJc w:val="left"/>
      <w:pPr>
        <w:ind w:left="2072" w:hanging="360"/>
      </w:pPr>
    </w:lvl>
    <w:lvl w:ilvl="2" w:tplc="0427001B" w:tentative="1">
      <w:start w:val="1"/>
      <w:numFmt w:val="lowerRoman"/>
      <w:lvlText w:val="%3."/>
      <w:lvlJc w:val="right"/>
      <w:pPr>
        <w:ind w:left="2792" w:hanging="180"/>
      </w:pPr>
    </w:lvl>
    <w:lvl w:ilvl="3" w:tplc="0427000F" w:tentative="1">
      <w:start w:val="1"/>
      <w:numFmt w:val="decimal"/>
      <w:lvlText w:val="%4."/>
      <w:lvlJc w:val="left"/>
      <w:pPr>
        <w:ind w:left="3512" w:hanging="360"/>
      </w:pPr>
    </w:lvl>
    <w:lvl w:ilvl="4" w:tplc="04270019" w:tentative="1">
      <w:start w:val="1"/>
      <w:numFmt w:val="lowerLetter"/>
      <w:lvlText w:val="%5."/>
      <w:lvlJc w:val="left"/>
      <w:pPr>
        <w:ind w:left="4232" w:hanging="360"/>
      </w:pPr>
    </w:lvl>
    <w:lvl w:ilvl="5" w:tplc="0427001B" w:tentative="1">
      <w:start w:val="1"/>
      <w:numFmt w:val="lowerRoman"/>
      <w:lvlText w:val="%6."/>
      <w:lvlJc w:val="right"/>
      <w:pPr>
        <w:ind w:left="4952" w:hanging="180"/>
      </w:pPr>
    </w:lvl>
    <w:lvl w:ilvl="6" w:tplc="0427000F" w:tentative="1">
      <w:start w:val="1"/>
      <w:numFmt w:val="decimal"/>
      <w:lvlText w:val="%7."/>
      <w:lvlJc w:val="left"/>
      <w:pPr>
        <w:ind w:left="5672" w:hanging="360"/>
      </w:pPr>
    </w:lvl>
    <w:lvl w:ilvl="7" w:tplc="04270019" w:tentative="1">
      <w:start w:val="1"/>
      <w:numFmt w:val="lowerLetter"/>
      <w:lvlText w:val="%8."/>
      <w:lvlJc w:val="left"/>
      <w:pPr>
        <w:ind w:left="6392" w:hanging="360"/>
      </w:pPr>
    </w:lvl>
    <w:lvl w:ilvl="8" w:tplc="0427001B" w:tentative="1">
      <w:start w:val="1"/>
      <w:numFmt w:val="lowerRoman"/>
      <w:lvlText w:val="%9."/>
      <w:lvlJc w:val="right"/>
      <w:pPr>
        <w:ind w:left="7112" w:hanging="180"/>
      </w:pPr>
    </w:lvl>
  </w:abstractNum>
  <w:abstractNum w:abstractNumId="5" w15:restartNumberingAfterBreak="0">
    <w:nsid w:val="2693197B"/>
    <w:multiLevelType w:val="hybridMultilevel"/>
    <w:tmpl w:val="DE70F8CC"/>
    <w:lvl w:ilvl="0" w:tplc="4B00AFBC">
      <w:start w:val="1"/>
      <w:numFmt w:val="decimal"/>
      <w:lvlText w:val="8.%1."/>
      <w:lvlJc w:val="left"/>
      <w:pPr>
        <w:ind w:left="1440" w:hanging="360"/>
      </w:pPr>
      <w:rPr>
        <w:rFonts w:hint="default"/>
        <w:b w:val="0"/>
        <w:bCs w:val="0"/>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6" w15:restartNumberingAfterBreak="0">
    <w:nsid w:val="29E8696C"/>
    <w:multiLevelType w:val="hybridMultilevel"/>
    <w:tmpl w:val="44F6EC28"/>
    <w:lvl w:ilvl="0" w:tplc="04C6743A">
      <w:start w:val="1"/>
      <w:numFmt w:val="decimal"/>
      <w:lvlText w:val="3.4.%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7" w15:restartNumberingAfterBreak="0">
    <w:nsid w:val="2CCC3F62"/>
    <w:multiLevelType w:val="hybridMultilevel"/>
    <w:tmpl w:val="FA60C606"/>
    <w:lvl w:ilvl="0" w:tplc="FFFFFFFF">
      <w:start w:val="1"/>
      <w:numFmt w:val="decimal"/>
      <w:lvlText w:val="3.%1."/>
      <w:lvlJc w:val="left"/>
      <w:pPr>
        <w:ind w:left="720" w:hanging="360"/>
      </w:pPr>
      <w:rPr>
        <w:rFonts w:hint="default"/>
        <w:b w:val="0"/>
        <w:bCs w:val="0"/>
      </w:rPr>
    </w:lvl>
    <w:lvl w:ilvl="1" w:tplc="1338C45E">
      <w:start w:val="1"/>
      <w:numFmt w:val="decimal"/>
      <w:lvlText w:val="3.2.%2."/>
      <w:lvlJc w:val="left"/>
      <w:pPr>
        <w:ind w:left="81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3B90213"/>
    <w:multiLevelType w:val="hybridMultilevel"/>
    <w:tmpl w:val="D1D0BF2A"/>
    <w:lvl w:ilvl="0" w:tplc="2ADEFBE2">
      <w:start w:val="1"/>
      <w:numFmt w:val="decimal"/>
      <w:lvlText w:val="3.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78079DC"/>
    <w:multiLevelType w:val="multilevel"/>
    <w:tmpl w:val="F724B192"/>
    <w:lvl w:ilvl="0">
      <w:start w:val="1"/>
      <w:numFmt w:val="decimal"/>
      <w:lvlText w:val="7.%1."/>
      <w:lvlJc w:val="left"/>
      <w:pPr>
        <w:ind w:left="1033" w:hanging="401"/>
        <w:jc w:val="right"/>
      </w:pPr>
      <w:rPr>
        <w:rFonts w:hint="default"/>
        <w:b w:val="0"/>
        <w:bCs w:val="0"/>
        <w:w w:val="102"/>
        <w:sz w:val="22"/>
        <w:szCs w:val="22"/>
        <w:lang w:val="lt-LT" w:eastAsia="en-US" w:bidi="ar-SA"/>
      </w:rPr>
    </w:lvl>
    <w:lvl w:ilvl="1">
      <w:start w:val="1"/>
      <w:numFmt w:val="decimal"/>
      <w:lvlText w:val="%1.%2."/>
      <w:lvlJc w:val="left"/>
      <w:pPr>
        <w:ind w:left="632" w:hanging="533"/>
      </w:pPr>
      <w:rPr>
        <w:rFonts w:ascii="Times New Roman" w:eastAsia="Times New Roman" w:hAnsi="Times New Roman" w:cs="Times New Roman" w:hint="default"/>
        <w:spacing w:val="-3"/>
        <w:w w:val="102"/>
        <w:sz w:val="22"/>
        <w:szCs w:val="22"/>
        <w:lang w:val="lt-LT" w:eastAsia="en-US" w:bidi="ar-SA"/>
      </w:rPr>
    </w:lvl>
    <w:lvl w:ilvl="2">
      <w:start w:val="1"/>
      <w:numFmt w:val="decimal"/>
      <w:lvlText w:val="%1.%2.%3."/>
      <w:lvlJc w:val="left"/>
      <w:pPr>
        <w:ind w:left="2468" w:hanging="790"/>
      </w:pPr>
      <w:rPr>
        <w:rFonts w:ascii="Times New Roman" w:eastAsia="Times New Roman" w:hAnsi="Times New Roman" w:cs="Times New Roman" w:hint="default"/>
        <w:spacing w:val="-3"/>
        <w:w w:val="102"/>
        <w:sz w:val="22"/>
        <w:szCs w:val="22"/>
        <w:lang w:val="lt-LT" w:eastAsia="en-US" w:bidi="ar-SA"/>
      </w:rPr>
    </w:lvl>
    <w:lvl w:ilvl="3">
      <w:numFmt w:val="bullet"/>
      <w:lvlText w:val="•"/>
      <w:lvlJc w:val="left"/>
      <w:pPr>
        <w:ind w:left="1040" w:hanging="790"/>
      </w:pPr>
      <w:rPr>
        <w:rFonts w:hint="default"/>
        <w:lang w:val="lt-LT" w:eastAsia="en-US" w:bidi="ar-SA"/>
      </w:rPr>
    </w:lvl>
    <w:lvl w:ilvl="4">
      <w:numFmt w:val="bullet"/>
      <w:lvlText w:val="•"/>
      <w:lvlJc w:val="left"/>
      <w:pPr>
        <w:ind w:left="1240" w:hanging="790"/>
      </w:pPr>
      <w:rPr>
        <w:rFonts w:hint="default"/>
        <w:lang w:val="lt-LT" w:eastAsia="en-US" w:bidi="ar-SA"/>
      </w:rPr>
    </w:lvl>
    <w:lvl w:ilvl="5">
      <w:numFmt w:val="bullet"/>
      <w:lvlText w:val="•"/>
      <w:lvlJc w:val="left"/>
      <w:pPr>
        <w:ind w:left="1440" w:hanging="790"/>
      </w:pPr>
      <w:rPr>
        <w:rFonts w:hint="default"/>
        <w:lang w:val="lt-LT" w:eastAsia="en-US" w:bidi="ar-SA"/>
      </w:rPr>
    </w:lvl>
    <w:lvl w:ilvl="6">
      <w:numFmt w:val="bullet"/>
      <w:lvlText w:val="•"/>
      <w:lvlJc w:val="left"/>
      <w:pPr>
        <w:ind w:left="1460" w:hanging="790"/>
      </w:pPr>
      <w:rPr>
        <w:rFonts w:hint="default"/>
        <w:lang w:val="lt-LT" w:eastAsia="en-US" w:bidi="ar-SA"/>
      </w:rPr>
    </w:lvl>
    <w:lvl w:ilvl="7">
      <w:numFmt w:val="bullet"/>
      <w:lvlText w:val="•"/>
      <w:lvlJc w:val="left"/>
      <w:pPr>
        <w:ind w:left="2460" w:hanging="790"/>
      </w:pPr>
      <w:rPr>
        <w:rFonts w:hint="default"/>
        <w:lang w:val="lt-LT" w:eastAsia="en-US" w:bidi="ar-SA"/>
      </w:rPr>
    </w:lvl>
    <w:lvl w:ilvl="8">
      <w:numFmt w:val="bullet"/>
      <w:lvlText w:val="•"/>
      <w:lvlJc w:val="left"/>
      <w:pPr>
        <w:ind w:left="4986" w:hanging="790"/>
      </w:pPr>
      <w:rPr>
        <w:rFonts w:hint="default"/>
        <w:lang w:val="lt-LT" w:eastAsia="en-US" w:bidi="ar-SA"/>
      </w:rPr>
    </w:lvl>
  </w:abstractNum>
  <w:abstractNum w:abstractNumId="10" w15:restartNumberingAfterBreak="0">
    <w:nsid w:val="3AA6330B"/>
    <w:multiLevelType w:val="hybridMultilevel"/>
    <w:tmpl w:val="49EAFD80"/>
    <w:lvl w:ilvl="0" w:tplc="5FBC473A">
      <w:start w:val="1"/>
      <w:numFmt w:val="decimal"/>
      <w:lvlText w:val="5.%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DC270E8"/>
    <w:multiLevelType w:val="multilevel"/>
    <w:tmpl w:val="EA5E97FE"/>
    <w:lvl w:ilvl="0">
      <w:start w:val="1"/>
      <w:numFmt w:val="decimal"/>
      <w:lvlText w:val="%1.1."/>
      <w:lvlJc w:val="left"/>
      <w:pPr>
        <w:ind w:left="1033" w:hanging="401"/>
        <w:jc w:val="right"/>
      </w:pPr>
      <w:rPr>
        <w:rFonts w:hint="default"/>
        <w:b w:val="0"/>
        <w:bCs w:val="0"/>
        <w:w w:val="102"/>
        <w:sz w:val="22"/>
        <w:szCs w:val="22"/>
        <w:lang w:val="lt-LT" w:eastAsia="en-US" w:bidi="ar-SA"/>
      </w:rPr>
    </w:lvl>
    <w:lvl w:ilvl="1">
      <w:start w:val="1"/>
      <w:numFmt w:val="decimal"/>
      <w:lvlText w:val="%1.%2."/>
      <w:lvlJc w:val="left"/>
      <w:pPr>
        <w:ind w:left="632" w:hanging="533"/>
      </w:pPr>
      <w:rPr>
        <w:rFonts w:ascii="Times New Roman" w:eastAsia="Times New Roman" w:hAnsi="Times New Roman" w:cs="Times New Roman" w:hint="default"/>
        <w:spacing w:val="-3"/>
        <w:w w:val="102"/>
        <w:sz w:val="22"/>
        <w:szCs w:val="22"/>
        <w:lang w:val="lt-LT" w:eastAsia="en-US" w:bidi="ar-SA"/>
      </w:rPr>
    </w:lvl>
    <w:lvl w:ilvl="2">
      <w:start w:val="1"/>
      <w:numFmt w:val="decimal"/>
      <w:lvlText w:val="%1.%2.%3."/>
      <w:lvlJc w:val="left"/>
      <w:pPr>
        <w:ind w:left="2468" w:hanging="790"/>
      </w:pPr>
      <w:rPr>
        <w:rFonts w:ascii="Times New Roman" w:eastAsia="Times New Roman" w:hAnsi="Times New Roman" w:cs="Times New Roman" w:hint="default"/>
        <w:spacing w:val="-3"/>
        <w:w w:val="102"/>
        <w:sz w:val="22"/>
        <w:szCs w:val="22"/>
        <w:lang w:val="lt-LT" w:eastAsia="en-US" w:bidi="ar-SA"/>
      </w:rPr>
    </w:lvl>
    <w:lvl w:ilvl="3">
      <w:numFmt w:val="bullet"/>
      <w:lvlText w:val="•"/>
      <w:lvlJc w:val="left"/>
      <w:pPr>
        <w:ind w:left="1040" w:hanging="790"/>
      </w:pPr>
      <w:rPr>
        <w:rFonts w:hint="default"/>
        <w:lang w:val="lt-LT" w:eastAsia="en-US" w:bidi="ar-SA"/>
      </w:rPr>
    </w:lvl>
    <w:lvl w:ilvl="4">
      <w:numFmt w:val="bullet"/>
      <w:lvlText w:val="•"/>
      <w:lvlJc w:val="left"/>
      <w:pPr>
        <w:ind w:left="1240" w:hanging="790"/>
      </w:pPr>
      <w:rPr>
        <w:rFonts w:hint="default"/>
        <w:lang w:val="lt-LT" w:eastAsia="en-US" w:bidi="ar-SA"/>
      </w:rPr>
    </w:lvl>
    <w:lvl w:ilvl="5">
      <w:numFmt w:val="bullet"/>
      <w:lvlText w:val="•"/>
      <w:lvlJc w:val="left"/>
      <w:pPr>
        <w:ind w:left="1440" w:hanging="790"/>
      </w:pPr>
      <w:rPr>
        <w:rFonts w:hint="default"/>
        <w:lang w:val="lt-LT" w:eastAsia="en-US" w:bidi="ar-SA"/>
      </w:rPr>
    </w:lvl>
    <w:lvl w:ilvl="6">
      <w:numFmt w:val="bullet"/>
      <w:lvlText w:val="•"/>
      <w:lvlJc w:val="left"/>
      <w:pPr>
        <w:ind w:left="1460" w:hanging="790"/>
      </w:pPr>
      <w:rPr>
        <w:rFonts w:hint="default"/>
        <w:lang w:val="lt-LT" w:eastAsia="en-US" w:bidi="ar-SA"/>
      </w:rPr>
    </w:lvl>
    <w:lvl w:ilvl="7">
      <w:numFmt w:val="bullet"/>
      <w:lvlText w:val="•"/>
      <w:lvlJc w:val="left"/>
      <w:pPr>
        <w:ind w:left="2460" w:hanging="790"/>
      </w:pPr>
      <w:rPr>
        <w:rFonts w:hint="default"/>
        <w:lang w:val="lt-LT" w:eastAsia="en-US" w:bidi="ar-SA"/>
      </w:rPr>
    </w:lvl>
    <w:lvl w:ilvl="8">
      <w:numFmt w:val="bullet"/>
      <w:lvlText w:val="•"/>
      <w:lvlJc w:val="left"/>
      <w:pPr>
        <w:ind w:left="4986" w:hanging="790"/>
      </w:pPr>
      <w:rPr>
        <w:rFonts w:hint="default"/>
        <w:lang w:val="lt-LT" w:eastAsia="en-US" w:bidi="ar-SA"/>
      </w:rPr>
    </w:lvl>
  </w:abstractNum>
  <w:abstractNum w:abstractNumId="12" w15:restartNumberingAfterBreak="0">
    <w:nsid w:val="3FE20F4F"/>
    <w:multiLevelType w:val="hybridMultilevel"/>
    <w:tmpl w:val="F59606DC"/>
    <w:lvl w:ilvl="0" w:tplc="3B4A0F66">
      <w:start w:val="1"/>
      <w:numFmt w:val="decimal"/>
      <w:lvlText w:val="4.%1."/>
      <w:lvlJc w:val="left"/>
      <w:pPr>
        <w:ind w:left="810" w:hanging="360"/>
      </w:pPr>
      <w:rPr>
        <w:rFonts w:hint="default"/>
        <w:b w:val="0"/>
        <w:bCs w:val="0"/>
      </w:rPr>
    </w:lvl>
    <w:lvl w:ilvl="1" w:tplc="04270019" w:tentative="1">
      <w:start w:val="1"/>
      <w:numFmt w:val="lowerLetter"/>
      <w:lvlText w:val="%2."/>
      <w:lvlJc w:val="left"/>
      <w:pPr>
        <w:ind w:left="1530" w:hanging="360"/>
      </w:pPr>
    </w:lvl>
    <w:lvl w:ilvl="2" w:tplc="0427001B" w:tentative="1">
      <w:start w:val="1"/>
      <w:numFmt w:val="lowerRoman"/>
      <w:lvlText w:val="%3."/>
      <w:lvlJc w:val="right"/>
      <w:pPr>
        <w:ind w:left="2250" w:hanging="180"/>
      </w:pPr>
    </w:lvl>
    <w:lvl w:ilvl="3" w:tplc="0427000F" w:tentative="1">
      <w:start w:val="1"/>
      <w:numFmt w:val="decimal"/>
      <w:lvlText w:val="%4."/>
      <w:lvlJc w:val="left"/>
      <w:pPr>
        <w:ind w:left="2970" w:hanging="360"/>
      </w:pPr>
    </w:lvl>
    <w:lvl w:ilvl="4" w:tplc="04270019" w:tentative="1">
      <w:start w:val="1"/>
      <w:numFmt w:val="lowerLetter"/>
      <w:lvlText w:val="%5."/>
      <w:lvlJc w:val="left"/>
      <w:pPr>
        <w:ind w:left="3690" w:hanging="360"/>
      </w:pPr>
    </w:lvl>
    <w:lvl w:ilvl="5" w:tplc="0427001B" w:tentative="1">
      <w:start w:val="1"/>
      <w:numFmt w:val="lowerRoman"/>
      <w:lvlText w:val="%6."/>
      <w:lvlJc w:val="right"/>
      <w:pPr>
        <w:ind w:left="4410" w:hanging="180"/>
      </w:pPr>
    </w:lvl>
    <w:lvl w:ilvl="6" w:tplc="0427000F" w:tentative="1">
      <w:start w:val="1"/>
      <w:numFmt w:val="decimal"/>
      <w:lvlText w:val="%7."/>
      <w:lvlJc w:val="left"/>
      <w:pPr>
        <w:ind w:left="5130" w:hanging="360"/>
      </w:pPr>
    </w:lvl>
    <w:lvl w:ilvl="7" w:tplc="04270019" w:tentative="1">
      <w:start w:val="1"/>
      <w:numFmt w:val="lowerLetter"/>
      <w:lvlText w:val="%8."/>
      <w:lvlJc w:val="left"/>
      <w:pPr>
        <w:ind w:left="5850" w:hanging="360"/>
      </w:pPr>
    </w:lvl>
    <w:lvl w:ilvl="8" w:tplc="0427001B" w:tentative="1">
      <w:start w:val="1"/>
      <w:numFmt w:val="lowerRoman"/>
      <w:lvlText w:val="%9."/>
      <w:lvlJc w:val="right"/>
      <w:pPr>
        <w:ind w:left="6570" w:hanging="180"/>
      </w:pPr>
    </w:lvl>
  </w:abstractNum>
  <w:abstractNum w:abstractNumId="13" w15:restartNumberingAfterBreak="0">
    <w:nsid w:val="451C15CB"/>
    <w:multiLevelType w:val="hybridMultilevel"/>
    <w:tmpl w:val="9FC84BDE"/>
    <w:lvl w:ilvl="0" w:tplc="B57A7948">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6A27FC3"/>
    <w:multiLevelType w:val="hybridMultilevel"/>
    <w:tmpl w:val="1B4814BE"/>
    <w:lvl w:ilvl="0" w:tplc="C534D868">
      <w:start w:val="1"/>
      <w:numFmt w:val="decimal"/>
      <w:lvlText w:val="6.%1."/>
      <w:lvlJc w:val="left"/>
      <w:pPr>
        <w:ind w:left="1530" w:hanging="360"/>
      </w:pPr>
      <w:rPr>
        <w:rFonts w:hint="default"/>
        <w:b w:val="0"/>
        <w:bCs w:val="0"/>
      </w:rPr>
    </w:lvl>
    <w:lvl w:ilvl="1" w:tplc="04270019" w:tentative="1">
      <w:start w:val="1"/>
      <w:numFmt w:val="lowerLetter"/>
      <w:lvlText w:val="%2."/>
      <w:lvlJc w:val="left"/>
      <w:pPr>
        <w:ind w:left="2250" w:hanging="360"/>
      </w:pPr>
    </w:lvl>
    <w:lvl w:ilvl="2" w:tplc="0427001B" w:tentative="1">
      <w:start w:val="1"/>
      <w:numFmt w:val="lowerRoman"/>
      <w:lvlText w:val="%3."/>
      <w:lvlJc w:val="right"/>
      <w:pPr>
        <w:ind w:left="2970" w:hanging="180"/>
      </w:pPr>
    </w:lvl>
    <w:lvl w:ilvl="3" w:tplc="0427000F" w:tentative="1">
      <w:start w:val="1"/>
      <w:numFmt w:val="decimal"/>
      <w:lvlText w:val="%4."/>
      <w:lvlJc w:val="left"/>
      <w:pPr>
        <w:ind w:left="3690" w:hanging="360"/>
      </w:pPr>
    </w:lvl>
    <w:lvl w:ilvl="4" w:tplc="04270019" w:tentative="1">
      <w:start w:val="1"/>
      <w:numFmt w:val="lowerLetter"/>
      <w:lvlText w:val="%5."/>
      <w:lvlJc w:val="left"/>
      <w:pPr>
        <w:ind w:left="4410" w:hanging="360"/>
      </w:pPr>
    </w:lvl>
    <w:lvl w:ilvl="5" w:tplc="0427001B" w:tentative="1">
      <w:start w:val="1"/>
      <w:numFmt w:val="lowerRoman"/>
      <w:lvlText w:val="%6."/>
      <w:lvlJc w:val="right"/>
      <w:pPr>
        <w:ind w:left="5130" w:hanging="180"/>
      </w:pPr>
    </w:lvl>
    <w:lvl w:ilvl="6" w:tplc="0427000F" w:tentative="1">
      <w:start w:val="1"/>
      <w:numFmt w:val="decimal"/>
      <w:lvlText w:val="%7."/>
      <w:lvlJc w:val="left"/>
      <w:pPr>
        <w:ind w:left="5850" w:hanging="360"/>
      </w:pPr>
    </w:lvl>
    <w:lvl w:ilvl="7" w:tplc="04270019" w:tentative="1">
      <w:start w:val="1"/>
      <w:numFmt w:val="lowerLetter"/>
      <w:lvlText w:val="%8."/>
      <w:lvlJc w:val="left"/>
      <w:pPr>
        <w:ind w:left="6570" w:hanging="360"/>
      </w:pPr>
    </w:lvl>
    <w:lvl w:ilvl="8" w:tplc="0427001B" w:tentative="1">
      <w:start w:val="1"/>
      <w:numFmt w:val="lowerRoman"/>
      <w:lvlText w:val="%9."/>
      <w:lvlJc w:val="right"/>
      <w:pPr>
        <w:ind w:left="7290" w:hanging="180"/>
      </w:pPr>
    </w:lvl>
  </w:abstractNum>
  <w:abstractNum w:abstractNumId="15" w15:restartNumberingAfterBreak="0">
    <w:nsid w:val="48465909"/>
    <w:multiLevelType w:val="hybridMultilevel"/>
    <w:tmpl w:val="4D1A4E42"/>
    <w:lvl w:ilvl="0" w:tplc="FE12C492">
      <w:start w:val="1"/>
      <w:numFmt w:val="decimal"/>
      <w:lvlText w:val="2.4.1.%1."/>
      <w:lvlJc w:val="left"/>
      <w:pPr>
        <w:ind w:left="720" w:hanging="360"/>
      </w:pPr>
      <w:rPr>
        <w:rFonts w:hint="default"/>
        <w:b w:val="0"/>
        <w:b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97A13CE"/>
    <w:multiLevelType w:val="hybridMultilevel"/>
    <w:tmpl w:val="FE4A257A"/>
    <w:lvl w:ilvl="0" w:tplc="B57A7948">
      <w:start w:val="1"/>
      <w:numFmt w:val="decimal"/>
      <w:lvlText w:val="3.%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3731CCC"/>
    <w:multiLevelType w:val="hybridMultilevel"/>
    <w:tmpl w:val="2F182FD8"/>
    <w:lvl w:ilvl="0" w:tplc="C17EB8E6">
      <w:start w:val="1"/>
      <w:numFmt w:val="decimal"/>
      <w:lvlText w:val="2.4.%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18" w15:restartNumberingAfterBreak="0">
    <w:nsid w:val="540210E7"/>
    <w:multiLevelType w:val="hybridMultilevel"/>
    <w:tmpl w:val="49B07ADE"/>
    <w:lvl w:ilvl="0" w:tplc="23668AEE">
      <w:start w:val="1"/>
      <w:numFmt w:val="upperRoman"/>
      <w:lvlText w:val="%1."/>
      <w:lvlJc w:val="left"/>
      <w:pPr>
        <w:ind w:left="4715" w:hanging="185"/>
        <w:jc w:val="right"/>
      </w:pPr>
      <w:rPr>
        <w:rFonts w:ascii="Times New Roman" w:eastAsia="Times New Roman" w:hAnsi="Times New Roman" w:cs="Times New Roman" w:hint="default"/>
        <w:b/>
        <w:bCs/>
        <w:spacing w:val="-9"/>
        <w:w w:val="102"/>
        <w:sz w:val="22"/>
        <w:szCs w:val="22"/>
        <w:lang w:val="lt-LT" w:eastAsia="en-US" w:bidi="ar-SA"/>
      </w:rPr>
    </w:lvl>
    <w:lvl w:ilvl="1" w:tplc="41386B78">
      <w:numFmt w:val="bullet"/>
      <w:lvlText w:val="•"/>
      <w:lvlJc w:val="left"/>
      <w:pPr>
        <w:ind w:left="5252" w:hanging="185"/>
      </w:pPr>
      <w:rPr>
        <w:rFonts w:hint="default"/>
        <w:lang w:val="lt-LT" w:eastAsia="en-US" w:bidi="ar-SA"/>
      </w:rPr>
    </w:lvl>
    <w:lvl w:ilvl="2" w:tplc="50C29390">
      <w:numFmt w:val="bullet"/>
      <w:lvlText w:val="•"/>
      <w:lvlJc w:val="left"/>
      <w:pPr>
        <w:ind w:left="5784" w:hanging="185"/>
      </w:pPr>
      <w:rPr>
        <w:rFonts w:hint="default"/>
        <w:lang w:val="lt-LT" w:eastAsia="en-US" w:bidi="ar-SA"/>
      </w:rPr>
    </w:lvl>
    <w:lvl w:ilvl="3" w:tplc="6AE66D6A">
      <w:numFmt w:val="bullet"/>
      <w:lvlText w:val="•"/>
      <w:lvlJc w:val="left"/>
      <w:pPr>
        <w:ind w:left="6316" w:hanging="185"/>
      </w:pPr>
      <w:rPr>
        <w:rFonts w:hint="default"/>
        <w:lang w:val="lt-LT" w:eastAsia="en-US" w:bidi="ar-SA"/>
      </w:rPr>
    </w:lvl>
    <w:lvl w:ilvl="4" w:tplc="E938CED0">
      <w:numFmt w:val="bullet"/>
      <w:lvlText w:val="•"/>
      <w:lvlJc w:val="left"/>
      <w:pPr>
        <w:ind w:left="6848" w:hanging="185"/>
      </w:pPr>
      <w:rPr>
        <w:rFonts w:hint="default"/>
        <w:lang w:val="lt-LT" w:eastAsia="en-US" w:bidi="ar-SA"/>
      </w:rPr>
    </w:lvl>
    <w:lvl w:ilvl="5" w:tplc="7B06F9E6">
      <w:numFmt w:val="bullet"/>
      <w:lvlText w:val="•"/>
      <w:lvlJc w:val="left"/>
      <w:pPr>
        <w:ind w:left="7380" w:hanging="185"/>
      </w:pPr>
      <w:rPr>
        <w:rFonts w:hint="default"/>
        <w:lang w:val="lt-LT" w:eastAsia="en-US" w:bidi="ar-SA"/>
      </w:rPr>
    </w:lvl>
    <w:lvl w:ilvl="6" w:tplc="AB66E304">
      <w:numFmt w:val="bullet"/>
      <w:lvlText w:val="•"/>
      <w:lvlJc w:val="left"/>
      <w:pPr>
        <w:ind w:left="7912" w:hanging="185"/>
      </w:pPr>
      <w:rPr>
        <w:rFonts w:hint="default"/>
        <w:lang w:val="lt-LT" w:eastAsia="en-US" w:bidi="ar-SA"/>
      </w:rPr>
    </w:lvl>
    <w:lvl w:ilvl="7" w:tplc="B72CA1D2">
      <w:numFmt w:val="bullet"/>
      <w:lvlText w:val="•"/>
      <w:lvlJc w:val="left"/>
      <w:pPr>
        <w:ind w:left="8444" w:hanging="185"/>
      </w:pPr>
      <w:rPr>
        <w:rFonts w:hint="default"/>
        <w:lang w:val="lt-LT" w:eastAsia="en-US" w:bidi="ar-SA"/>
      </w:rPr>
    </w:lvl>
    <w:lvl w:ilvl="8" w:tplc="79A04B70">
      <w:numFmt w:val="bullet"/>
      <w:lvlText w:val="•"/>
      <w:lvlJc w:val="left"/>
      <w:pPr>
        <w:ind w:left="8976" w:hanging="185"/>
      </w:pPr>
      <w:rPr>
        <w:rFonts w:hint="default"/>
        <w:lang w:val="lt-LT" w:eastAsia="en-US" w:bidi="ar-SA"/>
      </w:rPr>
    </w:lvl>
  </w:abstractNum>
  <w:abstractNum w:abstractNumId="19" w15:restartNumberingAfterBreak="0">
    <w:nsid w:val="58BD255A"/>
    <w:multiLevelType w:val="hybridMultilevel"/>
    <w:tmpl w:val="CC58E09E"/>
    <w:lvl w:ilvl="0" w:tplc="27AC5EE6">
      <w:start w:val="1"/>
      <w:numFmt w:val="decimal"/>
      <w:lvlText w:val="2.2.%1."/>
      <w:lvlJc w:val="left"/>
      <w:pPr>
        <w:ind w:left="1260" w:hanging="360"/>
      </w:pPr>
      <w:rPr>
        <w:rFonts w:hint="default"/>
      </w:rPr>
    </w:lvl>
    <w:lvl w:ilvl="1" w:tplc="04270019" w:tentative="1">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20" w15:restartNumberingAfterBreak="0">
    <w:nsid w:val="60527B2A"/>
    <w:multiLevelType w:val="multilevel"/>
    <w:tmpl w:val="8A72A7F8"/>
    <w:lvl w:ilvl="0">
      <w:start w:val="1"/>
      <w:numFmt w:val="decimal"/>
      <w:lvlText w:val="%1."/>
      <w:lvlJc w:val="left"/>
      <w:pPr>
        <w:ind w:left="1033" w:hanging="401"/>
        <w:jc w:val="right"/>
      </w:pPr>
      <w:rPr>
        <w:rFonts w:ascii="Times New Roman" w:eastAsia="Times New Roman" w:hAnsi="Times New Roman" w:cs="Times New Roman" w:hint="default"/>
        <w:w w:val="102"/>
        <w:sz w:val="22"/>
        <w:szCs w:val="22"/>
        <w:lang w:val="lt-LT" w:eastAsia="en-US" w:bidi="ar-SA"/>
      </w:rPr>
    </w:lvl>
    <w:lvl w:ilvl="1">
      <w:start w:val="1"/>
      <w:numFmt w:val="decimal"/>
      <w:lvlText w:val="%1.%2."/>
      <w:lvlJc w:val="left"/>
      <w:pPr>
        <w:ind w:left="632" w:hanging="533"/>
      </w:pPr>
      <w:rPr>
        <w:rFonts w:ascii="Times New Roman" w:eastAsia="Times New Roman" w:hAnsi="Times New Roman" w:cs="Times New Roman" w:hint="default"/>
        <w:spacing w:val="-3"/>
        <w:w w:val="102"/>
        <w:sz w:val="22"/>
        <w:szCs w:val="22"/>
        <w:lang w:val="lt-LT" w:eastAsia="en-US" w:bidi="ar-SA"/>
      </w:rPr>
    </w:lvl>
    <w:lvl w:ilvl="2">
      <w:start w:val="1"/>
      <w:numFmt w:val="decimal"/>
      <w:lvlText w:val="%1.%2.%3."/>
      <w:lvlJc w:val="left"/>
      <w:pPr>
        <w:ind w:left="2468" w:hanging="790"/>
      </w:pPr>
      <w:rPr>
        <w:rFonts w:ascii="Times New Roman" w:eastAsia="Times New Roman" w:hAnsi="Times New Roman" w:cs="Times New Roman" w:hint="default"/>
        <w:spacing w:val="-3"/>
        <w:w w:val="102"/>
        <w:sz w:val="22"/>
        <w:szCs w:val="22"/>
        <w:lang w:val="lt-LT" w:eastAsia="en-US" w:bidi="ar-SA"/>
      </w:rPr>
    </w:lvl>
    <w:lvl w:ilvl="3">
      <w:numFmt w:val="bullet"/>
      <w:lvlText w:val="•"/>
      <w:lvlJc w:val="left"/>
      <w:pPr>
        <w:ind w:left="1040" w:hanging="790"/>
      </w:pPr>
      <w:rPr>
        <w:rFonts w:hint="default"/>
        <w:lang w:val="lt-LT" w:eastAsia="en-US" w:bidi="ar-SA"/>
      </w:rPr>
    </w:lvl>
    <w:lvl w:ilvl="4">
      <w:numFmt w:val="bullet"/>
      <w:lvlText w:val="•"/>
      <w:lvlJc w:val="left"/>
      <w:pPr>
        <w:ind w:left="1240" w:hanging="790"/>
      </w:pPr>
      <w:rPr>
        <w:rFonts w:hint="default"/>
        <w:lang w:val="lt-LT" w:eastAsia="en-US" w:bidi="ar-SA"/>
      </w:rPr>
    </w:lvl>
    <w:lvl w:ilvl="5">
      <w:numFmt w:val="bullet"/>
      <w:lvlText w:val="•"/>
      <w:lvlJc w:val="left"/>
      <w:pPr>
        <w:ind w:left="1440" w:hanging="790"/>
      </w:pPr>
      <w:rPr>
        <w:rFonts w:hint="default"/>
        <w:lang w:val="lt-LT" w:eastAsia="en-US" w:bidi="ar-SA"/>
      </w:rPr>
    </w:lvl>
    <w:lvl w:ilvl="6">
      <w:numFmt w:val="bullet"/>
      <w:lvlText w:val="•"/>
      <w:lvlJc w:val="left"/>
      <w:pPr>
        <w:ind w:left="1460" w:hanging="790"/>
      </w:pPr>
      <w:rPr>
        <w:rFonts w:hint="default"/>
        <w:lang w:val="lt-LT" w:eastAsia="en-US" w:bidi="ar-SA"/>
      </w:rPr>
    </w:lvl>
    <w:lvl w:ilvl="7">
      <w:numFmt w:val="bullet"/>
      <w:lvlText w:val="•"/>
      <w:lvlJc w:val="left"/>
      <w:pPr>
        <w:ind w:left="2460" w:hanging="790"/>
      </w:pPr>
      <w:rPr>
        <w:rFonts w:hint="default"/>
        <w:lang w:val="lt-LT" w:eastAsia="en-US" w:bidi="ar-SA"/>
      </w:rPr>
    </w:lvl>
    <w:lvl w:ilvl="8">
      <w:numFmt w:val="bullet"/>
      <w:lvlText w:val="•"/>
      <w:lvlJc w:val="left"/>
      <w:pPr>
        <w:ind w:left="4986" w:hanging="790"/>
      </w:pPr>
      <w:rPr>
        <w:rFonts w:hint="default"/>
        <w:lang w:val="lt-LT" w:eastAsia="en-US" w:bidi="ar-SA"/>
      </w:rPr>
    </w:lvl>
  </w:abstractNum>
  <w:abstractNum w:abstractNumId="21" w15:restartNumberingAfterBreak="0">
    <w:nsid w:val="69FB1439"/>
    <w:multiLevelType w:val="multilevel"/>
    <w:tmpl w:val="A1B8AE90"/>
    <w:lvl w:ilvl="0">
      <w:start w:val="1"/>
      <w:numFmt w:val="decimal"/>
      <w:lvlText w:val="2.%1."/>
      <w:lvlJc w:val="left"/>
      <w:pPr>
        <w:ind w:left="1033" w:hanging="401"/>
      </w:pPr>
      <w:rPr>
        <w:rFonts w:hint="default"/>
        <w:b w:val="0"/>
        <w:bCs w:val="0"/>
        <w:w w:val="102"/>
        <w:sz w:val="22"/>
        <w:szCs w:val="22"/>
      </w:rPr>
    </w:lvl>
    <w:lvl w:ilvl="1">
      <w:start w:val="1"/>
      <w:numFmt w:val="decimal"/>
      <w:lvlText w:val="%1.%2."/>
      <w:lvlJc w:val="left"/>
      <w:pPr>
        <w:ind w:left="632" w:hanging="533"/>
      </w:pPr>
      <w:rPr>
        <w:rFonts w:ascii="Times New Roman" w:eastAsia="Times New Roman" w:hAnsi="Times New Roman" w:cs="Times New Roman" w:hint="default"/>
        <w:spacing w:val="-3"/>
        <w:w w:val="102"/>
        <w:sz w:val="22"/>
        <w:szCs w:val="22"/>
      </w:rPr>
    </w:lvl>
    <w:lvl w:ilvl="2">
      <w:start w:val="1"/>
      <w:numFmt w:val="decimal"/>
      <w:lvlText w:val="%1.%2.%3."/>
      <w:lvlJc w:val="left"/>
      <w:pPr>
        <w:ind w:left="2468" w:hanging="790"/>
      </w:pPr>
      <w:rPr>
        <w:rFonts w:ascii="Times New Roman" w:eastAsia="Times New Roman" w:hAnsi="Times New Roman" w:cs="Times New Roman" w:hint="default"/>
        <w:spacing w:val="-3"/>
        <w:w w:val="102"/>
        <w:sz w:val="22"/>
        <w:szCs w:val="22"/>
      </w:rPr>
    </w:lvl>
    <w:lvl w:ilvl="3">
      <w:numFmt w:val="bullet"/>
      <w:lvlText w:val="•"/>
      <w:lvlJc w:val="left"/>
      <w:pPr>
        <w:ind w:left="1040" w:hanging="790"/>
      </w:pPr>
      <w:rPr>
        <w:rFonts w:hint="default"/>
      </w:rPr>
    </w:lvl>
    <w:lvl w:ilvl="4">
      <w:numFmt w:val="bullet"/>
      <w:lvlText w:val="•"/>
      <w:lvlJc w:val="left"/>
      <w:pPr>
        <w:ind w:left="1240" w:hanging="790"/>
      </w:pPr>
      <w:rPr>
        <w:rFonts w:hint="default"/>
      </w:rPr>
    </w:lvl>
    <w:lvl w:ilvl="5">
      <w:numFmt w:val="bullet"/>
      <w:lvlText w:val="•"/>
      <w:lvlJc w:val="left"/>
      <w:pPr>
        <w:ind w:left="1440" w:hanging="790"/>
      </w:pPr>
      <w:rPr>
        <w:rFonts w:hint="default"/>
      </w:rPr>
    </w:lvl>
    <w:lvl w:ilvl="6">
      <w:numFmt w:val="bullet"/>
      <w:lvlText w:val="•"/>
      <w:lvlJc w:val="left"/>
      <w:pPr>
        <w:ind w:left="1460" w:hanging="790"/>
      </w:pPr>
      <w:rPr>
        <w:rFonts w:hint="default"/>
      </w:rPr>
    </w:lvl>
    <w:lvl w:ilvl="7">
      <w:numFmt w:val="bullet"/>
      <w:lvlText w:val="•"/>
      <w:lvlJc w:val="left"/>
      <w:pPr>
        <w:ind w:left="2460" w:hanging="790"/>
      </w:pPr>
      <w:rPr>
        <w:rFonts w:hint="default"/>
      </w:rPr>
    </w:lvl>
    <w:lvl w:ilvl="8">
      <w:numFmt w:val="bullet"/>
      <w:lvlText w:val="•"/>
      <w:lvlJc w:val="left"/>
      <w:pPr>
        <w:ind w:left="4986" w:hanging="790"/>
      </w:pPr>
      <w:rPr>
        <w:rFonts w:hint="default"/>
      </w:rPr>
    </w:lvl>
  </w:abstractNum>
  <w:abstractNum w:abstractNumId="22" w15:restartNumberingAfterBreak="0">
    <w:nsid w:val="6D287477"/>
    <w:multiLevelType w:val="hybridMultilevel"/>
    <w:tmpl w:val="4AC61F5A"/>
    <w:lvl w:ilvl="0" w:tplc="F4A06866">
      <w:start w:val="1"/>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70EF40E5"/>
    <w:multiLevelType w:val="hybridMultilevel"/>
    <w:tmpl w:val="AD088B28"/>
    <w:lvl w:ilvl="0" w:tplc="1338C45E">
      <w:start w:val="1"/>
      <w:numFmt w:val="decimal"/>
      <w:lvlText w:val="3.2.%1."/>
      <w:lvlJc w:val="left"/>
      <w:pPr>
        <w:ind w:left="1260" w:hanging="360"/>
      </w:pPr>
      <w:rPr>
        <w:rFonts w:hint="default"/>
      </w:rPr>
    </w:lvl>
    <w:lvl w:ilvl="1" w:tplc="04270019">
      <w:start w:val="1"/>
      <w:numFmt w:val="lowerLetter"/>
      <w:lvlText w:val="%2."/>
      <w:lvlJc w:val="left"/>
      <w:pPr>
        <w:ind w:left="1980" w:hanging="360"/>
      </w:pPr>
    </w:lvl>
    <w:lvl w:ilvl="2" w:tplc="0427001B" w:tentative="1">
      <w:start w:val="1"/>
      <w:numFmt w:val="lowerRoman"/>
      <w:lvlText w:val="%3."/>
      <w:lvlJc w:val="right"/>
      <w:pPr>
        <w:ind w:left="2700" w:hanging="180"/>
      </w:pPr>
    </w:lvl>
    <w:lvl w:ilvl="3" w:tplc="0427000F" w:tentative="1">
      <w:start w:val="1"/>
      <w:numFmt w:val="decimal"/>
      <w:lvlText w:val="%4."/>
      <w:lvlJc w:val="left"/>
      <w:pPr>
        <w:ind w:left="3420" w:hanging="360"/>
      </w:pPr>
    </w:lvl>
    <w:lvl w:ilvl="4" w:tplc="04270019" w:tentative="1">
      <w:start w:val="1"/>
      <w:numFmt w:val="lowerLetter"/>
      <w:lvlText w:val="%5."/>
      <w:lvlJc w:val="left"/>
      <w:pPr>
        <w:ind w:left="4140" w:hanging="360"/>
      </w:pPr>
    </w:lvl>
    <w:lvl w:ilvl="5" w:tplc="0427001B" w:tentative="1">
      <w:start w:val="1"/>
      <w:numFmt w:val="lowerRoman"/>
      <w:lvlText w:val="%6."/>
      <w:lvlJc w:val="right"/>
      <w:pPr>
        <w:ind w:left="4860" w:hanging="180"/>
      </w:pPr>
    </w:lvl>
    <w:lvl w:ilvl="6" w:tplc="0427000F" w:tentative="1">
      <w:start w:val="1"/>
      <w:numFmt w:val="decimal"/>
      <w:lvlText w:val="%7."/>
      <w:lvlJc w:val="left"/>
      <w:pPr>
        <w:ind w:left="5580" w:hanging="360"/>
      </w:pPr>
    </w:lvl>
    <w:lvl w:ilvl="7" w:tplc="04270019" w:tentative="1">
      <w:start w:val="1"/>
      <w:numFmt w:val="lowerLetter"/>
      <w:lvlText w:val="%8."/>
      <w:lvlJc w:val="left"/>
      <w:pPr>
        <w:ind w:left="6300" w:hanging="360"/>
      </w:pPr>
    </w:lvl>
    <w:lvl w:ilvl="8" w:tplc="0427001B" w:tentative="1">
      <w:start w:val="1"/>
      <w:numFmt w:val="lowerRoman"/>
      <w:lvlText w:val="%9."/>
      <w:lvlJc w:val="right"/>
      <w:pPr>
        <w:ind w:left="7020" w:hanging="180"/>
      </w:pPr>
    </w:lvl>
  </w:abstractNum>
  <w:abstractNum w:abstractNumId="24" w15:restartNumberingAfterBreak="0">
    <w:nsid w:val="77166539"/>
    <w:multiLevelType w:val="hybridMultilevel"/>
    <w:tmpl w:val="270097C8"/>
    <w:lvl w:ilvl="0" w:tplc="B57A7948">
      <w:start w:val="1"/>
      <w:numFmt w:val="decimal"/>
      <w:lvlText w:val="3.%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5" w15:restartNumberingAfterBreak="0">
    <w:nsid w:val="7DE17C5D"/>
    <w:multiLevelType w:val="hybridMultilevel"/>
    <w:tmpl w:val="40C41F00"/>
    <w:lvl w:ilvl="0" w:tplc="51D850F8">
      <w:start w:val="1"/>
      <w:numFmt w:val="decimal"/>
      <w:lvlText w:val="4.1.%1."/>
      <w:lvlJc w:val="left"/>
      <w:pPr>
        <w:ind w:left="1352"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310137828">
    <w:abstractNumId w:val="11"/>
  </w:num>
  <w:num w:numId="2" w16cid:durableId="1179852977">
    <w:abstractNumId w:val="18"/>
  </w:num>
  <w:num w:numId="3" w16cid:durableId="1110130031">
    <w:abstractNumId w:val="20"/>
  </w:num>
  <w:num w:numId="4" w16cid:durableId="234440906">
    <w:abstractNumId w:val="4"/>
  </w:num>
  <w:num w:numId="5" w16cid:durableId="1544714934">
    <w:abstractNumId w:val="25"/>
  </w:num>
  <w:num w:numId="6" w16cid:durableId="52851252">
    <w:abstractNumId w:val="0"/>
  </w:num>
  <w:num w:numId="7" w16cid:durableId="590159425">
    <w:abstractNumId w:val="21"/>
  </w:num>
  <w:num w:numId="8" w16cid:durableId="1950891614">
    <w:abstractNumId w:val="19"/>
  </w:num>
  <w:num w:numId="9" w16cid:durableId="525868911">
    <w:abstractNumId w:val="2"/>
  </w:num>
  <w:num w:numId="10" w16cid:durableId="749035211">
    <w:abstractNumId w:val="17"/>
  </w:num>
  <w:num w:numId="11" w16cid:durableId="1461262353">
    <w:abstractNumId w:val="1"/>
  </w:num>
  <w:num w:numId="12" w16cid:durableId="171573696">
    <w:abstractNumId w:val="15"/>
  </w:num>
  <w:num w:numId="13" w16cid:durableId="524900945">
    <w:abstractNumId w:val="3"/>
  </w:num>
  <w:num w:numId="14" w16cid:durableId="1124807526">
    <w:abstractNumId w:val="7"/>
  </w:num>
  <w:num w:numId="15" w16cid:durableId="1575973678">
    <w:abstractNumId w:val="23"/>
  </w:num>
  <w:num w:numId="16" w16cid:durableId="1547713881">
    <w:abstractNumId w:val="8"/>
  </w:num>
  <w:num w:numId="17" w16cid:durableId="746004199">
    <w:abstractNumId w:val="12"/>
  </w:num>
  <w:num w:numId="18" w16cid:durableId="552892632">
    <w:abstractNumId w:val="10"/>
  </w:num>
  <w:num w:numId="19" w16cid:durableId="757404477">
    <w:abstractNumId w:val="14"/>
  </w:num>
  <w:num w:numId="20" w16cid:durableId="939725557">
    <w:abstractNumId w:val="9"/>
  </w:num>
  <w:num w:numId="21" w16cid:durableId="611941048">
    <w:abstractNumId w:val="5"/>
  </w:num>
  <w:num w:numId="22" w16cid:durableId="1814059235">
    <w:abstractNumId w:val="13"/>
  </w:num>
  <w:num w:numId="23" w16cid:durableId="994604838">
    <w:abstractNumId w:val="16"/>
  </w:num>
  <w:num w:numId="24" w16cid:durableId="1114979321">
    <w:abstractNumId w:val="24"/>
  </w:num>
  <w:num w:numId="25" w16cid:durableId="963389359">
    <w:abstractNumId w:val="6"/>
  </w:num>
  <w:num w:numId="26" w16cid:durableId="428937632">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Vaida Petruškevičiūtė">
    <w15:presenceInfo w15:providerId="AD" w15:userId="S::v.petruskeviciute@cpo.lt::13336141-340d-4955-9d17-861776730d2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288"/>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6B61"/>
    <w:rsid w:val="00001518"/>
    <w:rsid w:val="00005976"/>
    <w:rsid w:val="000133DD"/>
    <w:rsid w:val="00035F43"/>
    <w:rsid w:val="0003792D"/>
    <w:rsid w:val="0004230C"/>
    <w:rsid w:val="00042F20"/>
    <w:rsid w:val="0005490B"/>
    <w:rsid w:val="00080850"/>
    <w:rsid w:val="00084795"/>
    <w:rsid w:val="000C6038"/>
    <w:rsid w:val="000D6355"/>
    <w:rsid w:val="000E4457"/>
    <w:rsid w:val="000E4FC3"/>
    <w:rsid w:val="000F0CFA"/>
    <w:rsid w:val="000F2C66"/>
    <w:rsid w:val="001048AF"/>
    <w:rsid w:val="00106E8D"/>
    <w:rsid w:val="00113093"/>
    <w:rsid w:val="00114F90"/>
    <w:rsid w:val="001174F8"/>
    <w:rsid w:val="00123235"/>
    <w:rsid w:val="0013299D"/>
    <w:rsid w:val="00150E04"/>
    <w:rsid w:val="0015144F"/>
    <w:rsid w:val="00161889"/>
    <w:rsid w:val="001822E3"/>
    <w:rsid w:val="00186FAC"/>
    <w:rsid w:val="00187550"/>
    <w:rsid w:val="001A22EC"/>
    <w:rsid w:val="001B3C7D"/>
    <w:rsid w:val="001B4BD4"/>
    <w:rsid w:val="001E1028"/>
    <w:rsid w:val="001F63AD"/>
    <w:rsid w:val="00224A36"/>
    <w:rsid w:val="0022606D"/>
    <w:rsid w:val="002303D7"/>
    <w:rsid w:val="00233EE4"/>
    <w:rsid w:val="00241FD7"/>
    <w:rsid w:val="00244E2A"/>
    <w:rsid w:val="00245EEC"/>
    <w:rsid w:val="00250EEA"/>
    <w:rsid w:val="00255F1E"/>
    <w:rsid w:val="0025710C"/>
    <w:rsid w:val="0026634C"/>
    <w:rsid w:val="00293CEB"/>
    <w:rsid w:val="002A1DDA"/>
    <w:rsid w:val="002A2F86"/>
    <w:rsid w:val="002A45F4"/>
    <w:rsid w:val="002A4697"/>
    <w:rsid w:val="002A48D5"/>
    <w:rsid w:val="002A4C0F"/>
    <w:rsid w:val="002C0494"/>
    <w:rsid w:val="002E55A9"/>
    <w:rsid w:val="002E6B96"/>
    <w:rsid w:val="002F1B58"/>
    <w:rsid w:val="003007DB"/>
    <w:rsid w:val="003325A3"/>
    <w:rsid w:val="00333B4D"/>
    <w:rsid w:val="00335008"/>
    <w:rsid w:val="00336DB1"/>
    <w:rsid w:val="0035035F"/>
    <w:rsid w:val="003757BB"/>
    <w:rsid w:val="003D71A3"/>
    <w:rsid w:val="003D7FC6"/>
    <w:rsid w:val="003E237B"/>
    <w:rsid w:val="003F2151"/>
    <w:rsid w:val="003F38AA"/>
    <w:rsid w:val="003F452E"/>
    <w:rsid w:val="003F4607"/>
    <w:rsid w:val="00402757"/>
    <w:rsid w:val="004060F4"/>
    <w:rsid w:val="004121D4"/>
    <w:rsid w:val="00416D8F"/>
    <w:rsid w:val="00434816"/>
    <w:rsid w:val="00454BF8"/>
    <w:rsid w:val="00455749"/>
    <w:rsid w:val="00460A23"/>
    <w:rsid w:val="00481F53"/>
    <w:rsid w:val="004823F1"/>
    <w:rsid w:val="004832A6"/>
    <w:rsid w:val="00487E3C"/>
    <w:rsid w:val="00491B03"/>
    <w:rsid w:val="00496FCF"/>
    <w:rsid w:val="004A72A3"/>
    <w:rsid w:val="004A7CC1"/>
    <w:rsid w:val="004E0DAD"/>
    <w:rsid w:val="004F0217"/>
    <w:rsid w:val="00504443"/>
    <w:rsid w:val="0052472B"/>
    <w:rsid w:val="00536DA5"/>
    <w:rsid w:val="005411C4"/>
    <w:rsid w:val="00545FA8"/>
    <w:rsid w:val="00564BA1"/>
    <w:rsid w:val="005668B1"/>
    <w:rsid w:val="00571247"/>
    <w:rsid w:val="00583175"/>
    <w:rsid w:val="00593C34"/>
    <w:rsid w:val="0059443C"/>
    <w:rsid w:val="005A5F8E"/>
    <w:rsid w:val="005E35D8"/>
    <w:rsid w:val="006023DD"/>
    <w:rsid w:val="00623A05"/>
    <w:rsid w:val="00647115"/>
    <w:rsid w:val="00663834"/>
    <w:rsid w:val="00663CA4"/>
    <w:rsid w:val="00664D31"/>
    <w:rsid w:val="006653A2"/>
    <w:rsid w:val="006715A6"/>
    <w:rsid w:val="00676C5A"/>
    <w:rsid w:val="0068151E"/>
    <w:rsid w:val="00682170"/>
    <w:rsid w:val="00694B08"/>
    <w:rsid w:val="006A6911"/>
    <w:rsid w:val="006B4FC4"/>
    <w:rsid w:val="006B6CA6"/>
    <w:rsid w:val="006C5234"/>
    <w:rsid w:val="006D0FD6"/>
    <w:rsid w:val="006D39B3"/>
    <w:rsid w:val="007220A9"/>
    <w:rsid w:val="007231CD"/>
    <w:rsid w:val="0072738F"/>
    <w:rsid w:val="007331DC"/>
    <w:rsid w:val="007419F3"/>
    <w:rsid w:val="00754CA7"/>
    <w:rsid w:val="00755E8B"/>
    <w:rsid w:val="007660AE"/>
    <w:rsid w:val="00773902"/>
    <w:rsid w:val="00784BFD"/>
    <w:rsid w:val="007855CE"/>
    <w:rsid w:val="007918CD"/>
    <w:rsid w:val="00791AAF"/>
    <w:rsid w:val="007A0034"/>
    <w:rsid w:val="007B7A92"/>
    <w:rsid w:val="007B7B4C"/>
    <w:rsid w:val="007E164A"/>
    <w:rsid w:val="007F087C"/>
    <w:rsid w:val="008112E0"/>
    <w:rsid w:val="00812A09"/>
    <w:rsid w:val="00827BD5"/>
    <w:rsid w:val="0083571A"/>
    <w:rsid w:val="00857A08"/>
    <w:rsid w:val="00861145"/>
    <w:rsid w:val="00861487"/>
    <w:rsid w:val="008614CF"/>
    <w:rsid w:val="008654A4"/>
    <w:rsid w:val="008659E0"/>
    <w:rsid w:val="008743AC"/>
    <w:rsid w:val="008747F4"/>
    <w:rsid w:val="00886C42"/>
    <w:rsid w:val="0089180D"/>
    <w:rsid w:val="00896B61"/>
    <w:rsid w:val="008B2EA2"/>
    <w:rsid w:val="008C53DD"/>
    <w:rsid w:val="008D16D4"/>
    <w:rsid w:val="008E0182"/>
    <w:rsid w:val="008F03F2"/>
    <w:rsid w:val="009040F7"/>
    <w:rsid w:val="00907369"/>
    <w:rsid w:val="00916357"/>
    <w:rsid w:val="00923BE6"/>
    <w:rsid w:val="009311FD"/>
    <w:rsid w:val="009328B0"/>
    <w:rsid w:val="00940A90"/>
    <w:rsid w:val="009418A7"/>
    <w:rsid w:val="009460A4"/>
    <w:rsid w:val="00957902"/>
    <w:rsid w:val="009603F6"/>
    <w:rsid w:val="00971292"/>
    <w:rsid w:val="00971FE4"/>
    <w:rsid w:val="00975031"/>
    <w:rsid w:val="00986B8E"/>
    <w:rsid w:val="00986F24"/>
    <w:rsid w:val="009A6093"/>
    <w:rsid w:val="009A60B2"/>
    <w:rsid w:val="009E7679"/>
    <w:rsid w:val="009F171B"/>
    <w:rsid w:val="00A1686D"/>
    <w:rsid w:val="00A25CE1"/>
    <w:rsid w:val="00A41BEC"/>
    <w:rsid w:val="00A506BA"/>
    <w:rsid w:val="00A561F7"/>
    <w:rsid w:val="00A57134"/>
    <w:rsid w:val="00A60C61"/>
    <w:rsid w:val="00A65D8D"/>
    <w:rsid w:val="00A75CA4"/>
    <w:rsid w:val="00A775A5"/>
    <w:rsid w:val="00AD0F7D"/>
    <w:rsid w:val="00AD2D2B"/>
    <w:rsid w:val="00AD7084"/>
    <w:rsid w:val="00AE3F08"/>
    <w:rsid w:val="00AE56A0"/>
    <w:rsid w:val="00B0084C"/>
    <w:rsid w:val="00B020A6"/>
    <w:rsid w:val="00B1257E"/>
    <w:rsid w:val="00B172F1"/>
    <w:rsid w:val="00B24FB0"/>
    <w:rsid w:val="00B25DE2"/>
    <w:rsid w:val="00B413E6"/>
    <w:rsid w:val="00B41A8A"/>
    <w:rsid w:val="00B51A95"/>
    <w:rsid w:val="00B757CC"/>
    <w:rsid w:val="00B801D7"/>
    <w:rsid w:val="00B81706"/>
    <w:rsid w:val="00B82A7B"/>
    <w:rsid w:val="00B84013"/>
    <w:rsid w:val="00B928F8"/>
    <w:rsid w:val="00B94CA4"/>
    <w:rsid w:val="00BA4616"/>
    <w:rsid w:val="00BB765A"/>
    <w:rsid w:val="00BB7A86"/>
    <w:rsid w:val="00BC5A70"/>
    <w:rsid w:val="00BD2DB5"/>
    <w:rsid w:val="00BD42CB"/>
    <w:rsid w:val="00BE1224"/>
    <w:rsid w:val="00BE539C"/>
    <w:rsid w:val="00BE6295"/>
    <w:rsid w:val="00BF0A21"/>
    <w:rsid w:val="00BF15AD"/>
    <w:rsid w:val="00BF6CD5"/>
    <w:rsid w:val="00C2061E"/>
    <w:rsid w:val="00C35AB0"/>
    <w:rsid w:val="00C46A46"/>
    <w:rsid w:val="00C54400"/>
    <w:rsid w:val="00C61A5D"/>
    <w:rsid w:val="00C720C2"/>
    <w:rsid w:val="00C74A6D"/>
    <w:rsid w:val="00C75D57"/>
    <w:rsid w:val="00C82155"/>
    <w:rsid w:val="00C82642"/>
    <w:rsid w:val="00C86638"/>
    <w:rsid w:val="00C923E9"/>
    <w:rsid w:val="00CD388F"/>
    <w:rsid w:val="00CE3FBA"/>
    <w:rsid w:val="00CF1233"/>
    <w:rsid w:val="00D0305F"/>
    <w:rsid w:val="00D10724"/>
    <w:rsid w:val="00D1611A"/>
    <w:rsid w:val="00D34284"/>
    <w:rsid w:val="00D43AFD"/>
    <w:rsid w:val="00D440E6"/>
    <w:rsid w:val="00D44515"/>
    <w:rsid w:val="00D54127"/>
    <w:rsid w:val="00D55E19"/>
    <w:rsid w:val="00D6198E"/>
    <w:rsid w:val="00D64243"/>
    <w:rsid w:val="00D6539F"/>
    <w:rsid w:val="00DB0E28"/>
    <w:rsid w:val="00DC2552"/>
    <w:rsid w:val="00DC3259"/>
    <w:rsid w:val="00DD0B5E"/>
    <w:rsid w:val="00DD36E0"/>
    <w:rsid w:val="00DE19AA"/>
    <w:rsid w:val="00E119B3"/>
    <w:rsid w:val="00E1271A"/>
    <w:rsid w:val="00E150A0"/>
    <w:rsid w:val="00E279C4"/>
    <w:rsid w:val="00E34647"/>
    <w:rsid w:val="00E37781"/>
    <w:rsid w:val="00E42985"/>
    <w:rsid w:val="00E70B40"/>
    <w:rsid w:val="00E87C2E"/>
    <w:rsid w:val="00EA1493"/>
    <w:rsid w:val="00EA1615"/>
    <w:rsid w:val="00EA294E"/>
    <w:rsid w:val="00EA4B2C"/>
    <w:rsid w:val="00EC0526"/>
    <w:rsid w:val="00ED039C"/>
    <w:rsid w:val="00ED11D9"/>
    <w:rsid w:val="00ED393E"/>
    <w:rsid w:val="00ED7CC5"/>
    <w:rsid w:val="00EE13F9"/>
    <w:rsid w:val="00EF120C"/>
    <w:rsid w:val="00EF21FC"/>
    <w:rsid w:val="00EF3D74"/>
    <w:rsid w:val="00F03B2B"/>
    <w:rsid w:val="00F04562"/>
    <w:rsid w:val="00F16168"/>
    <w:rsid w:val="00F20B07"/>
    <w:rsid w:val="00F21242"/>
    <w:rsid w:val="00F22D96"/>
    <w:rsid w:val="00F36B13"/>
    <w:rsid w:val="00F3703D"/>
    <w:rsid w:val="00F46A2E"/>
    <w:rsid w:val="00F7675A"/>
    <w:rsid w:val="00FA0AE9"/>
    <w:rsid w:val="00FA0E7D"/>
    <w:rsid w:val="00FA40AD"/>
    <w:rsid w:val="00FB0B9D"/>
    <w:rsid w:val="00FB7B50"/>
    <w:rsid w:val="00FC04BE"/>
    <w:rsid w:val="00FC72AE"/>
    <w:rsid w:val="00FD4714"/>
    <w:rsid w:val="00FD5E73"/>
    <w:rsid w:val="00FE413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910F7F"/>
  <w15:docId w15:val="{449D6C41-7A39-4937-9149-B1AEB1C53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lt-LT"/>
    </w:rPr>
  </w:style>
  <w:style w:type="paragraph" w:styleId="Heading1">
    <w:name w:val="heading 1"/>
    <w:basedOn w:val="Normal"/>
    <w:uiPriority w:val="9"/>
    <w:qFormat/>
    <w:rsid w:val="00BF15AD"/>
    <w:pPr>
      <w:numPr>
        <w:numId w:val="6"/>
      </w:numPr>
      <w:jc w:val="center"/>
      <w:outlineLvl w:val="0"/>
    </w:pPr>
    <w:rPr>
      <w:b/>
      <w:bCs/>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6"/>
      <w:ind w:left="100"/>
    </w:pPr>
  </w:style>
  <w:style w:type="paragraph" w:styleId="ListParagraph">
    <w:name w:val="List Paragraph"/>
    <w:basedOn w:val="Normal"/>
    <w:uiPriority w:val="1"/>
    <w:qFormat/>
    <w:pPr>
      <w:spacing w:before="6"/>
      <w:ind w:left="100" w:firstLine="676"/>
    </w:pPr>
  </w:style>
  <w:style w:type="paragraph" w:customStyle="1" w:styleId="TableParagraph">
    <w:name w:val="Table Paragraph"/>
    <w:basedOn w:val="Normal"/>
    <w:uiPriority w:val="1"/>
    <w:qFormat/>
  </w:style>
  <w:style w:type="paragraph" w:styleId="Revision">
    <w:name w:val="Revision"/>
    <w:hidden/>
    <w:uiPriority w:val="99"/>
    <w:semiHidden/>
    <w:rsid w:val="00A561F7"/>
    <w:pPr>
      <w:widowControl/>
      <w:autoSpaceDE/>
      <w:autoSpaceDN/>
    </w:pPr>
    <w:rPr>
      <w:rFonts w:ascii="Times New Roman" w:eastAsia="Times New Roman" w:hAnsi="Times New Roman" w:cs="Times New Roman"/>
      <w:lang w:val="lt-LT"/>
    </w:rPr>
  </w:style>
  <w:style w:type="character" w:styleId="CommentReference">
    <w:name w:val="annotation reference"/>
    <w:basedOn w:val="DefaultParagraphFont"/>
    <w:uiPriority w:val="99"/>
    <w:semiHidden/>
    <w:unhideWhenUsed/>
    <w:rsid w:val="000D6355"/>
    <w:rPr>
      <w:sz w:val="16"/>
      <w:szCs w:val="16"/>
    </w:rPr>
  </w:style>
  <w:style w:type="paragraph" w:styleId="CommentText">
    <w:name w:val="annotation text"/>
    <w:basedOn w:val="Normal"/>
    <w:link w:val="CommentTextChar"/>
    <w:uiPriority w:val="99"/>
    <w:unhideWhenUsed/>
    <w:rsid w:val="000D6355"/>
    <w:rPr>
      <w:sz w:val="20"/>
      <w:szCs w:val="20"/>
    </w:rPr>
  </w:style>
  <w:style w:type="character" w:customStyle="1" w:styleId="CommentTextChar">
    <w:name w:val="Comment Text Char"/>
    <w:basedOn w:val="DefaultParagraphFont"/>
    <w:link w:val="CommentText"/>
    <w:uiPriority w:val="99"/>
    <w:rsid w:val="000D6355"/>
    <w:rPr>
      <w:rFonts w:ascii="Times New Roman" w:eastAsia="Times New Roman" w:hAnsi="Times New Roman" w:cs="Times New Roman"/>
      <w:sz w:val="20"/>
      <w:szCs w:val="20"/>
      <w:lang w:val="lt-LT"/>
    </w:rPr>
  </w:style>
  <w:style w:type="paragraph" w:styleId="CommentSubject">
    <w:name w:val="annotation subject"/>
    <w:basedOn w:val="CommentText"/>
    <w:next w:val="CommentText"/>
    <w:link w:val="CommentSubjectChar"/>
    <w:uiPriority w:val="99"/>
    <w:semiHidden/>
    <w:unhideWhenUsed/>
    <w:rsid w:val="000D6355"/>
    <w:rPr>
      <w:b/>
      <w:bCs/>
    </w:rPr>
  </w:style>
  <w:style w:type="character" w:customStyle="1" w:styleId="CommentSubjectChar">
    <w:name w:val="Comment Subject Char"/>
    <w:basedOn w:val="CommentTextChar"/>
    <w:link w:val="CommentSubject"/>
    <w:uiPriority w:val="99"/>
    <w:semiHidden/>
    <w:rsid w:val="000D6355"/>
    <w:rPr>
      <w:rFonts w:ascii="Times New Roman" w:eastAsia="Times New Roman" w:hAnsi="Times New Roman" w:cs="Times New Roman"/>
      <w:b/>
      <w:bCs/>
      <w:sz w:val="20"/>
      <w:szCs w:val="20"/>
      <w:lang w:val="lt-LT"/>
    </w:rPr>
  </w:style>
  <w:style w:type="character" w:styleId="Hyperlink">
    <w:name w:val="Hyperlink"/>
    <w:basedOn w:val="DefaultParagraphFont"/>
    <w:uiPriority w:val="99"/>
    <w:unhideWhenUsed/>
    <w:rsid w:val="009E7679"/>
    <w:rPr>
      <w:color w:val="0000FF" w:themeColor="hyperlink"/>
      <w:u w:val="single"/>
    </w:rPr>
  </w:style>
  <w:style w:type="character" w:styleId="UnresolvedMention">
    <w:name w:val="Unresolved Mention"/>
    <w:basedOn w:val="DefaultParagraphFont"/>
    <w:uiPriority w:val="99"/>
    <w:semiHidden/>
    <w:unhideWhenUsed/>
    <w:rsid w:val="009E767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05E997-D105-4436-8FE4-58F133E16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5</Pages>
  <Words>12083</Words>
  <Characters>6888</Characters>
  <Application>Microsoft Office Word</Application>
  <DocSecurity>0</DocSecurity>
  <Lines>57</Lines>
  <Paragraphs>37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Microsoft Word - 2019-08-09 B dalis. TechninÄŠ specifikacija</vt:lpstr>
      <vt:lpstr>Microsoft Word - 2019-08-09 B dalis. TechninÄŠ specifikacija</vt:lpstr>
    </vt:vector>
  </TitlesOfParts>
  <Company>CPO</Company>
  <LinksUpToDate>false</LinksUpToDate>
  <CharactersWithSpaces>18934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- 2019-08-09 B dalis. TechninÄŠ specifikacija</dc:title>
  <dc:subject/>
  <dc:creator>e.vitkus</dc:creator>
  <cp:keywords/>
  <dc:description/>
  <cp:lastModifiedBy>Vaida Petruškevičiūtė</cp:lastModifiedBy>
  <cp:revision>18</cp:revision>
  <dcterms:created xsi:type="dcterms:W3CDTF">2024-04-12T07:39:00Z</dcterms:created>
  <dcterms:modified xsi:type="dcterms:W3CDTF">2024-09-12T06:44:00Z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2019-08-09T00:00:00Z</vt:filetime>
  </property>
  <property fmtid="{D5CDD505-2E9C-101B-9397-08002B2CF9AE}" pid="3" name="LastSaved">
    <vt:filetime>2023-11-16T00:00:00Z</vt:filetime>
  </property>
</Properties>
</file>